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7A996" w14:textId="77777777" w:rsidR="00554F52" w:rsidRDefault="00554F52" w:rsidP="00D62060">
      <w:pPr>
        <w:rPr>
          <w:rFonts w:ascii="Arial Narrow" w:hAnsi="Arial Narrow"/>
          <w:b/>
          <w:sz w:val="28"/>
          <w:szCs w:val="28"/>
        </w:rPr>
      </w:pPr>
      <w:bookmarkStart w:id="0" w:name="_GoBack"/>
      <w:bookmarkEnd w:id="0"/>
    </w:p>
    <w:p w14:paraId="5A51BBFD" w14:textId="77777777" w:rsidR="00554F52" w:rsidRDefault="00554F52" w:rsidP="00D62060">
      <w:pPr>
        <w:rPr>
          <w:rFonts w:ascii="Arial Narrow" w:hAnsi="Arial Narrow"/>
          <w:b/>
          <w:sz w:val="28"/>
          <w:szCs w:val="28"/>
        </w:rPr>
      </w:pPr>
    </w:p>
    <w:p w14:paraId="0CA5CF00" w14:textId="77777777" w:rsidR="00554F52" w:rsidRDefault="00554F52" w:rsidP="00D62060">
      <w:pPr>
        <w:rPr>
          <w:rFonts w:ascii="Arial Narrow" w:hAnsi="Arial Narrow"/>
          <w:b/>
          <w:sz w:val="28"/>
          <w:szCs w:val="28"/>
        </w:rPr>
      </w:pPr>
    </w:p>
    <w:p w14:paraId="5002F0AA" w14:textId="77777777" w:rsidR="00554F52" w:rsidRDefault="00554F52" w:rsidP="00D62060">
      <w:pPr>
        <w:rPr>
          <w:rFonts w:ascii="Arial Narrow" w:hAnsi="Arial Narrow"/>
          <w:b/>
          <w:sz w:val="28"/>
          <w:szCs w:val="28"/>
        </w:rPr>
      </w:pPr>
    </w:p>
    <w:p w14:paraId="1BD79668" w14:textId="77777777" w:rsidR="00554F52" w:rsidRDefault="00554F52" w:rsidP="00D62060">
      <w:pPr>
        <w:rPr>
          <w:rFonts w:ascii="Arial Narrow" w:hAnsi="Arial Narrow"/>
          <w:b/>
          <w:sz w:val="28"/>
          <w:szCs w:val="28"/>
        </w:rPr>
      </w:pPr>
    </w:p>
    <w:p w14:paraId="38B1D5CB" w14:textId="77777777" w:rsidR="00D62060" w:rsidRPr="002F01DF" w:rsidRDefault="00D62060" w:rsidP="00D62060">
      <w:pPr>
        <w:rPr>
          <w:rFonts w:ascii="Arial Narrow" w:hAnsi="Arial Narrow"/>
          <w:b/>
          <w:color w:val="E36C0A" w:themeColor="accent6" w:themeShade="BF"/>
          <w:sz w:val="56"/>
          <w:szCs w:val="56"/>
        </w:rPr>
      </w:pPr>
      <w:r w:rsidRPr="002F01DF">
        <w:rPr>
          <w:rFonts w:ascii="Arial Narrow" w:hAnsi="Arial Narrow"/>
          <w:b/>
          <w:color w:val="E36C0A" w:themeColor="accent6" w:themeShade="BF"/>
          <w:sz w:val="56"/>
          <w:szCs w:val="56"/>
        </w:rPr>
        <w:t>Discussion Paper</w:t>
      </w:r>
    </w:p>
    <w:p w14:paraId="1963A790" w14:textId="77777777" w:rsidR="00D62060" w:rsidRPr="002F01DF" w:rsidRDefault="00D62060" w:rsidP="00D62060">
      <w:pPr>
        <w:rPr>
          <w:rFonts w:ascii="Arial Narrow" w:hAnsi="Arial Narrow"/>
          <w:b/>
          <w:color w:val="E36C0A" w:themeColor="accent6" w:themeShade="BF"/>
          <w:sz w:val="56"/>
          <w:szCs w:val="56"/>
        </w:rPr>
      </w:pPr>
    </w:p>
    <w:p w14:paraId="1F1FF87C" w14:textId="7B762CE9" w:rsidR="00375DF5" w:rsidRPr="002F01DF" w:rsidRDefault="00BF3062" w:rsidP="00D62060">
      <w:pPr>
        <w:rPr>
          <w:rFonts w:ascii="Arial Narrow" w:hAnsi="Arial Narrow"/>
          <w:b/>
          <w:color w:val="E36C0A" w:themeColor="accent6" w:themeShade="BF"/>
          <w:sz w:val="56"/>
          <w:szCs w:val="56"/>
        </w:rPr>
      </w:pPr>
      <w:r>
        <w:rPr>
          <w:rFonts w:ascii="Arial Narrow" w:hAnsi="Arial Narrow"/>
          <w:b/>
          <w:color w:val="E36C0A" w:themeColor="accent6" w:themeShade="BF"/>
          <w:sz w:val="56"/>
          <w:szCs w:val="56"/>
        </w:rPr>
        <w:t>Reforming</w:t>
      </w:r>
      <w:r w:rsidR="00C63B6A" w:rsidRPr="002F01DF">
        <w:rPr>
          <w:rFonts w:ascii="Arial Narrow" w:hAnsi="Arial Narrow"/>
          <w:b/>
          <w:color w:val="E36C0A" w:themeColor="accent6" w:themeShade="BF"/>
          <w:sz w:val="56"/>
          <w:szCs w:val="56"/>
        </w:rPr>
        <w:t xml:space="preserve"> Regulation of the</w:t>
      </w:r>
      <w:r w:rsidR="00362F27" w:rsidRPr="002F01DF">
        <w:rPr>
          <w:rFonts w:ascii="Arial Narrow" w:hAnsi="Arial Narrow"/>
          <w:b/>
          <w:color w:val="E36C0A" w:themeColor="accent6" w:themeShade="BF"/>
          <w:sz w:val="56"/>
          <w:szCs w:val="56"/>
        </w:rPr>
        <w:t xml:space="preserve"> Sex Industry in the Northern Territory</w:t>
      </w:r>
    </w:p>
    <w:p w14:paraId="288C773A" w14:textId="77777777" w:rsidR="00D62060" w:rsidRPr="002F01DF" w:rsidRDefault="00D62060" w:rsidP="00D62060">
      <w:pPr>
        <w:rPr>
          <w:rFonts w:ascii="Arial Narrow" w:hAnsi="Arial Narrow"/>
          <w:b/>
          <w:color w:val="E36C0A" w:themeColor="accent6" w:themeShade="BF"/>
          <w:sz w:val="56"/>
          <w:szCs w:val="56"/>
        </w:rPr>
      </w:pPr>
    </w:p>
    <w:p w14:paraId="2FC6BF2B" w14:textId="64631780" w:rsidR="00D62060" w:rsidRPr="002F01DF" w:rsidRDefault="00817E39" w:rsidP="00D62060">
      <w:pPr>
        <w:rPr>
          <w:rFonts w:ascii="Arial Narrow" w:hAnsi="Arial Narrow"/>
          <w:b/>
          <w:color w:val="E36C0A" w:themeColor="accent6" w:themeShade="BF"/>
          <w:sz w:val="56"/>
          <w:szCs w:val="56"/>
        </w:rPr>
      </w:pPr>
      <w:r w:rsidRPr="002F01DF">
        <w:rPr>
          <w:rFonts w:ascii="Arial Narrow" w:hAnsi="Arial Narrow"/>
          <w:b/>
          <w:color w:val="E36C0A" w:themeColor="accent6" w:themeShade="BF"/>
          <w:sz w:val="56"/>
          <w:szCs w:val="56"/>
        </w:rPr>
        <w:t>March 2019</w:t>
      </w:r>
    </w:p>
    <w:p w14:paraId="76A098F4" w14:textId="77777777" w:rsidR="00D62060" w:rsidRPr="002F01DF" w:rsidRDefault="00D62060" w:rsidP="00D62060">
      <w:pPr>
        <w:rPr>
          <w:rFonts w:ascii="Arial Narrow" w:hAnsi="Arial Narrow"/>
          <w:b/>
          <w:color w:val="E36C0A" w:themeColor="accent6" w:themeShade="BF"/>
          <w:sz w:val="56"/>
          <w:szCs w:val="56"/>
        </w:rPr>
      </w:pPr>
    </w:p>
    <w:p w14:paraId="0A18BBA9" w14:textId="77777777" w:rsidR="00D62060" w:rsidRPr="002F01DF" w:rsidRDefault="00D62060" w:rsidP="00D62060">
      <w:pPr>
        <w:rPr>
          <w:rFonts w:ascii="Arial Narrow" w:hAnsi="Arial Narrow"/>
          <w:b/>
          <w:color w:val="E36C0A" w:themeColor="accent6" w:themeShade="BF"/>
          <w:sz w:val="56"/>
          <w:szCs w:val="56"/>
        </w:rPr>
      </w:pPr>
    </w:p>
    <w:p w14:paraId="71E3EEF9" w14:textId="77777777" w:rsidR="00D62060" w:rsidRPr="008014B2" w:rsidRDefault="00D62060" w:rsidP="00D62060">
      <w:pPr>
        <w:rPr>
          <w:rFonts w:ascii="Arial Narrow" w:hAnsi="Arial Narrow"/>
          <w:b/>
          <w:sz w:val="28"/>
          <w:szCs w:val="28"/>
        </w:rPr>
      </w:pPr>
    </w:p>
    <w:p w14:paraId="5053C995" w14:textId="77777777" w:rsidR="00D62060" w:rsidRPr="008014B2" w:rsidRDefault="00D62060" w:rsidP="00D62060">
      <w:pPr>
        <w:rPr>
          <w:rFonts w:ascii="Arial Narrow" w:hAnsi="Arial Narrow"/>
          <w:b/>
          <w:sz w:val="28"/>
          <w:szCs w:val="28"/>
        </w:rPr>
      </w:pPr>
    </w:p>
    <w:p w14:paraId="39692E2C" w14:textId="77777777" w:rsidR="00D62060" w:rsidRPr="008014B2" w:rsidRDefault="00D62060" w:rsidP="00D62060">
      <w:pPr>
        <w:rPr>
          <w:rFonts w:ascii="Arial Narrow" w:hAnsi="Arial Narrow"/>
          <w:b/>
          <w:sz w:val="28"/>
          <w:szCs w:val="28"/>
        </w:rPr>
      </w:pPr>
    </w:p>
    <w:p w14:paraId="131D2E0C" w14:textId="77777777" w:rsidR="00D62060" w:rsidRPr="008014B2" w:rsidRDefault="00D62060" w:rsidP="00D62060">
      <w:pPr>
        <w:rPr>
          <w:rFonts w:ascii="Arial Narrow" w:hAnsi="Arial Narrow"/>
          <w:b/>
          <w:sz w:val="28"/>
          <w:szCs w:val="28"/>
        </w:rPr>
      </w:pPr>
    </w:p>
    <w:p w14:paraId="617C3097" w14:textId="77777777" w:rsidR="00762239" w:rsidRPr="008014B2" w:rsidRDefault="00762239" w:rsidP="00D62060">
      <w:pPr>
        <w:rPr>
          <w:rFonts w:ascii="Arial Narrow" w:hAnsi="Arial Narrow"/>
          <w:b/>
          <w:sz w:val="28"/>
          <w:szCs w:val="28"/>
        </w:rPr>
      </w:pPr>
    </w:p>
    <w:p w14:paraId="7460ED77" w14:textId="41794940" w:rsidR="00762239" w:rsidRPr="00DF15F7" w:rsidRDefault="00DF15F7" w:rsidP="00D62060">
      <w:pPr>
        <w:rPr>
          <w:rFonts w:ascii="Arial Narrow" w:hAnsi="Arial Narrow"/>
          <w:b/>
          <w:color w:val="E36C0A" w:themeColor="accent6" w:themeShade="BF"/>
          <w:sz w:val="28"/>
          <w:szCs w:val="28"/>
        </w:rPr>
      </w:pPr>
      <w:r w:rsidRPr="00DF15F7">
        <w:rPr>
          <w:rFonts w:ascii="Arial Narrow" w:hAnsi="Arial Narrow"/>
          <w:b/>
          <w:color w:val="E36C0A" w:themeColor="accent6" w:themeShade="BF"/>
          <w:sz w:val="28"/>
          <w:szCs w:val="28"/>
        </w:rPr>
        <w:t>NT Department of the Attorney-General and Justice</w:t>
      </w:r>
    </w:p>
    <w:p w14:paraId="4582DB8D" w14:textId="77777777" w:rsidR="00762239" w:rsidRPr="00DF15F7" w:rsidRDefault="00762239" w:rsidP="00D62060">
      <w:pPr>
        <w:rPr>
          <w:rFonts w:ascii="Arial Narrow" w:hAnsi="Arial Narrow"/>
          <w:b/>
          <w:color w:val="E36C0A" w:themeColor="accent6" w:themeShade="BF"/>
          <w:sz w:val="28"/>
          <w:szCs w:val="28"/>
        </w:rPr>
      </w:pPr>
    </w:p>
    <w:p w14:paraId="482D8AA9" w14:textId="77777777" w:rsidR="00762239" w:rsidRPr="008014B2" w:rsidRDefault="00762239" w:rsidP="00D62060">
      <w:pPr>
        <w:rPr>
          <w:rFonts w:ascii="Arial Narrow" w:hAnsi="Arial Narrow"/>
          <w:b/>
          <w:sz w:val="28"/>
          <w:szCs w:val="28"/>
        </w:rPr>
      </w:pPr>
    </w:p>
    <w:p w14:paraId="162D5874" w14:textId="77777777" w:rsidR="00762239" w:rsidRPr="008014B2" w:rsidRDefault="00762239" w:rsidP="00D62060">
      <w:pPr>
        <w:rPr>
          <w:rFonts w:ascii="Arial Narrow" w:hAnsi="Arial Narrow"/>
          <w:b/>
          <w:sz w:val="28"/>
          <w:szCs w:val="28"/>
        </w:rPr>
      </w:pPr>
    </w:p>
    <w:p w14:paraId="64A7128F" w14:textId="77777777" w:rsidR="00762239" w:rsidRPr="008014B2" w:rsidRDefault="00762239" w:rsidP="00D62060">
      <w:pPr>
        <w:rPr>
          <w:rFonts w:ascii="Arial Narrow" w:hAnsi="Arial Narrow"/>
          <w:b/>
          <w:sz w:val="28"/>
          <w:szCs w:val="28"/>
        </w:rPr>
      </w:pPr>
    </w:p>
    <w:p w14:paraId="787FEF88" w14:textId="77777777" w:rsidR="00762239" w:rsidRPr="008014B2" w:rsidRDefault="00762239" w:rsidP="00D62060">
      <w:pPr>
        <w:rPr>
          <w:rFonts w:ascii="Arial Narrow" w:hAnsi="Arial Narrow"/>
          <w:b/>
          <w:sz w:val="28"/>
          <w:szCs w:val="28"/>
        </w:rPr>
      </w:pPr>
    </w:p>
    <w:p w14:paraId="5F1530B6" w14:textId="77777777" w:rsidR="00762239" w:rsidRPr="008014B2" w:rsidRDefault="00762239" w:rsidP="00D62060">
      <w:pPr>
        <w:rPr>
          <w:rFonts w:ascii="Arial Narrow" w:hAnsi="Arial Narrow"/>
          <w:b/>
          <w:sz w:val="28"/>
          <w:szCs w:val="28"/>
        </w:rPr>
      </w:pPr>
    </w:p>
    <w:p w14:paraId="4AFA9D25" w14:textId="77777777" w:rsidR="00762239" w:rsidRPr="008014B2" w:rsidRDefault="00762239" w:rsidP="00D62060">
      <w:pPr>
        <w:rPr>
          <w:rFonts w:ascii="Arial Narrow" w:hAnsi="Arial Narrow"/>
          <w:b/>
          <w:sz w:val="28"/>
          <w:szCs w:val="28"/>
        </w:rPr>
      </w:pPr>
    </w:p>
    <w:p w14:paraId="0B6B64EB" w14:textId="77777777" w:rsidR="00554F52" w:rsidRPr="008014B2" w:rsidRDefault="00554F52" w:rsidP="00D62060">
      <w:pPr>
        <w:rPr>
          <w:rFonts w:cs="Arial"/>
          <w:sz w:val="22"/>
          <w:szCs w:val="22"/>
        </w:rPr>
      </w:pPr>
    </w:p>
    <w:p w14:paraId="320B41FF" w14:textId="77777777" w:rsidR="00554F52" w:rsidRPr="008014B2" w:rsidRDefault="00554F52" w:rsidP="00D62060">
      <w:pPr>
        <w:rPr>
          <w:rFonts w:cs="Arial"/>
          <w:sz w:val="22"/>
          <w:szCs w:val="22"/>
        </w:rPr>
      </w:pPr>
    </w:p>
    <w:p w14:paraId="74EF9712" w14:textId="77777777" w:rsidR="00554F52" w:rsidRPr="008014B2" w:rsidRDefault="00554F52" w:rsidP="00D62060">
      <w:pPr>
        <w:rPr>
          <w:rFonts w:cs="Arial"/>
          <w:sz w:val="22"/>
          <w:szCs w:val="22"/>
        </w:rPr>
      </w:pPr>
    </w:p>
    <w:p w14:paraId="78102B00" w14:textId="77777777" w:rsidR="003F7948" w:rsidRDefault="003F7948" w:rsidP="00E41A20">
      <w:pPr>
        <w:jc w:val="both"/>
        <w:rPr>
          <w:rFonts w:cs="Arial"/>
          <w:sz w:val="22"/>
          <w:szCs w:val="22"/>
        </w:rPr>
      </w:pPr>
    </w:p>
    <w:p w14:paraId="18F59E43" w14:textId="77777777" w:rsidR="000C755C" w:rsidRDefault="000C755C" w:rsidP="00E41A20">
      <w:pPr>
        <w:jc w:val="both"/>
        <w:rPr>
          <w:rFonts w:cs="Arial"/>
          <w:sz w:val="22"/>
          <w:szCs w:val="22"/>
        </w:rPr>
      </w:pPr>
    </w:p>
    <w:p w14:paraId="21C52D8F" w14:textId="77777777" w:rsidR="000C755C" w:rsidRDefault="000C755C" w:rsidP="00E41A20">
      <w:pPr>
        <w:jc w:val="both"/>
        <w:rPr>
          <w:rFonts w:cs="Arial"/>
          <w:sz w:val="22"/>
          <w:szCs w:val="22"/>
        </w:rPr>
      </w:pPr>
    </w:p>
    <w:p w14:paraId="247189CA" w14:textId="77777777" w:rsidR="000C755C" w:rsidRDefault="000C755C" w:rsidP="00E41A20">
      <w:pPr>
        <w:jc w:val="both"/>
        <w:rPr>
          <w:rFonts w:cs="Arial"/>
          <w:sz w:val="22"/>
          <w:szCs w:val="22"/>
        </w:rPr>
      </w:pPr>
    </w:p>
    <w:p w14:paraId="32BFBEC2" w14:textId="77777777" w:rsidR="000C755C" w:rsidRDefault="000C755C" w:rsidP="00E41A20">
      <w:pPr>
        <w:jc w:val="both"/>
        <w:rPr>
          <w:rFonts w:cs="Arial"/>
          <w:sz w:val="22"/>
          <w:szCs w:val="22"/>
        </w:rPr>
      </w:pPr>
    </w:p>
    <w:p w14:paraId="0105F10C" w14:textId="77777777" w:rsidR="000C755C" w:rsidRDefault="000C755C" w:rsidP="00E41A20">
      <w:pPr>
        <w:jc w:val="both"/>
        <w:rPr>
          <w:rFonts w:cs="Arial"/>
          <w:sz w:val="22"/>
          <w:szCs w:val="22"/>
        </w:rPr>
      </w:pPr>
    </w:p>
    <w:p w14:paraId="5BFD014B" w14:textId="77777777" w:rsidR="000C755C" w:rsidRDefault="000C755C" w:rsidP="00E41A20">
      <w:pPr>
        <w:jc w:val="both"/>
        <w:rPr>
          <w:rFonts w:cs="Arial"/>
          <w:sz w:val="22"/>
          <w:szCs w:val="22"/>
        </w:rPr>
      </w:pPr>
    </w:p>
    <w:p w14:paraId="1F4E9743" w14:textId="77777777" w:rsidR="003F7948" w:rsidRDefault="003F7948" w:rsidP="00E41A20">
      <w:pPr>
        <w:jc w:val="both"/>
        <w:rPr>
          <w:rFonts w:cs="Arial"/>
          <w:sz w:val="22"/>
          <w:szCs w:val="22"/>
        </w:rPr>
      </w:pPr>
    </w:p>
    <w:p w14:paraId="250DAD59" w14:textId="77777777" w:rsidR="003F7948" w:rsidRDefault="003F7948" w:rsidP="00E41A20">
      <w:pPr>
        <w:jc w:val="both"/>
        <w:rPr>
          <w:rFonts w:cs="Arial"/>
          <w:sz w:val="22"/>
          <w:szCs w:val="22"/>
        </w:rPr>
      </w:pPr>
    </w:p>
    <w:p w14:paraId="1CDF266F" w14:textId="3ACE2CE8" w:rsidR="00D62060" w:rsidRPr="008014B2" w:rsidRDefault="00D62060" w:rsidP="00E41A20">
      <w:pPr>
        <w:jc w:val="both"/>
        <w:rPr>
          <w:rFonts w:cs="Arial"/>
          <w:sz w:val="22"/>
          <w:szCs w:val="22"/>
        </w:rPr>
      </w:pPr>
      <w:r w:rsidRPr="008014B2">
        <w:rPr>
          <w:rFonts w:cs="Arial"/>
          <w:sz w:val="22"/>
          <w:szCs w:val="22"/>
        </w:rPr>
        <w:lastRenderedPageBreak/>
        <w:t xml:space="preserve">This paper has been prepared for internal government discussion purposes only and any views expressed are not to be taken </w:t>
      </w:r>
      <w:r w:rsidR="004A47A6" w:rsidRPr="008014B2">
        <w:rPr>
          <w:rFonts w:cs="Arial"/>
          <w:sz w:val="22"/>
          <w:szCs w:val="22"/>
        </w:rPr>
        <w:t>as</w:t>
      </w:r>
      <w:r w:rsidRPr="008014B2">
        <w:rPr>
          <w:rFonts w:cs="Arial"/>
          <w:sz w:val="22"/>
          <w:szCs w:val="22"/>
        </w:rPr>
        <w:t xml:space="preserve"> represent</w:t>
      </w:r>
      <w:r w:rsidR="004A47A6" w:rsidRPr="008014B2">
        <w:rPr>
          <w:rFonts w:cs="Arial"/>
          <w:sz w:val="22"/>
          <w:szCs w:val="22"/>
        </w:rPr>
        <w:t>ing</w:t>
      </w:r>
      <w:r w:rsidRPr="008014B2">
        <w:rPr>
          <w:rFonts w:cs="Arial"/>
          <w:sz w:val="22"/>
          <w:szCs w:val="22"/>
        </w:rPr>
        <w:t xml:space="preserve"> the views of the Northern Territory Government, the Northern Territory Attorney-General and Minister for Justice</w:t>
      </w:r>
      <w:r w:rsidR="002F01DF">
        <w:rPr>
          <w:rFonts w:cs="Arial"/>
          <w:sz w:val="22"/>
          <w:szCs w:val="22"/>
        </w:rPr>
        <w:t>,</w:t>
      </w:r>
      <w:r w:rsidRPr="008014B2">
        <w:rPr>
          <w:rFonts w:cs="Arial"/>
          <w:sz w:val="22"/>
          <w:szCs w:val="22"/>
        </w:rPr>
        <w:t xml:space="preserve"> or the </w:t>
      </w:r>
      <w:r w:rsidR="00DF15F7">
        <w:rPr>
          <w:rFonts w:cs="Arial"/>
          <w:sz w:val="22"/>
          <w:szCs w:val="22"/>
        </w:rPr>
        <w:t xml:space="preserve">NT </w:t>
      </w:r>
      <w:r w:rsidRPr="008014B2">
        <w:rPr>
          <w:rFonts w:cs="Arial"/>
          <w:sz w:val="22"/>
          <w:szCs w:val="22"/>
        </w:rPr>
        <w:t>Department of the Attorney-General and Justice.</w:t>
      </w:r>
    </w:p>
    <w:p w14:paraId="37D2223A" w14:textId="77777777" w:rsidR="00D62060" w:rsidRPr="008014B2" w:rsidRDefault="00D62060" w:rsidP="00D62060">
      <w:pPr>
        <w:rPr>
          <w:rFonts w:cs="Arial"/>
          <w:sz w:val="22"/>
          <w:szCs w:val="22"/>
        </w:rPr>
      </w:pPr>
    </w:p>
    <w:p w14:paraId="1377E3DD" w14:textId="77777777" w:rsidR="00D62060" w:rsidRPr="008014B2" w:rsidRDefault="00D62060" w:rsidP="00D62060">
      <w:pPr>
        <w:rPr>
          <w:rFonts w:cs="Arial"/>
          <w:sz w:val="22"/>
          <w:szCs w:val="22"/>
        </w:rPr>
      </w:pPr>
      <w:r w:rsidRPr="008014B2">
        <w:rPr>
          <w:rFonts w:cs="Arial"/>
          <w:sz w:val="22"/>
          <w:szCs w:val="22"/>
        </w:rPr>
        <w:t>Licensing NT</w:t>
      </w:r>
    </w:p>
    <w:p w14:paraId="796D5220" w14:textId="77777777" w:rsidR="00D62060" w:rsidRPr="008014B2" w:rsidRDefault="00D62060" w:rsidP="00D62060">
      <w:pPr>
        <w:rPr>
          <w:rFonts w:cs="Arial"/>
          <w:sz w:val="22"/>
          <w:szCs w:val="22"/>
        </w:rPr>
      </w:pPr>
      <w:r w:rsidRPr="008014B2">
        <w:rPr>
          <w:rFonts w:cs="Arial"/>
          <w:sz w:val="22"/>
          <w:szCs w:val="22"/>
        </w:rPr>
        <w:t>Department of the Attorney-General and Justice</w:t>
      </w:r>
    </w:p>
    <w:p w14:paraId="71F48258" w14:textId="77777777" w:rsidR="00D62060" w:rsidRPr="008014B2" w:rsidRDefault="00D62060" w:rsidP="00D62060">
      <w:pPr>
        <w:rPr>
          <w:rFonts w:cs="Arial"/>
          <w:sz w:val="22"/>
          <w:szCs w:val="22"/>
        </w:rPr>
      </w:pPr>
      <w:r w:rsidRPr="008014B2">
        <w:rPr>
          <w:rFonts w:cs="Arial"/>
          <w:sz w:val="22"/>
          <w:szCs w:val="22"/>
        </w:rPr>
        <w:t>GPO Box 1154</w:t>
      </w:r>
    </w:p>
    <w:p w14:paraId="4C395963" w14:textId="77777777" w:rsidR="00D62060" w:rsidRPr="008014B2" w:rsidRDefault="00D62060" w:rsidP="00D62060">
      <w:pPr>
        <w:rPr>
          <w:rFonts w:cs="Arial"/>
          <w:sz w:val="22"/>
          <w:szCs w:val="22"/>
        </w:rPr>
      </w:pPr>
      <w:r w:rsidRPr="008014B2">
        <w:rPr>
          <w:rFonts w:cs="Arial"/>
          <w:sz w:val="22"/>
          <w:szCs w:val="22"/>
        </w:rPr>
        <w:t>DARWIN NT 0801</w:t>
      </w:r>
    </w:p>
    <w:p w14:paraId="1FEDAC98" w14:textId="77777777" w:rsidR="00620793" w:rsidRPr="008014B2" w:rsidRDefault="00D62060" w:rsidP="00D62060">
      <w:pPr>
        <w:rPr>
          <w:rFonts w:cs="Arial"/>
          <w:sz w:val="22"/>
          <w:szCs w:val="22"/>
        </w:rPr>
      </w:pPr>
      <w:r w:rsidRPr="008014B2">
        <w:rPr>
          <w:rFonts w:cs="Arial"/>
          <w:sz w:val="22"/>
          <w:szCs w:val="22"/>
        </w:rPr>
        <w:t>Telephone: (08) 8999 1800</w:t>
      </w:r>
      <w:r w:rsidR="00762239" w:rsidRPr="008014B2">
        <w:rPr>
          <w:rFonts w:cs="Arial"/>
          <w:sz w:val="22"/>
          <w:szCs w:val="22"/>
        </w:rPr>
        <w:t xml:space="preserve">  </w:t>
      </w:r>
    </w:p>
    <w:p w14:paraId="4F2708B3" w14:textId="7C031603" w:rsidR="00D62060" w:rsidRDefault="00762239" w:rsidP="00D62060">
      <w:pPr>
        <w:rPr>
          <w:rFonts w:cs="Arial"/>
          <w:sz w:val="22"/>
          <w:szCs w:val="22"/>
        </w:rPr>
      </w:pPr>
      <w:r w:rsidRPr="008014B2">
        <w:rPr>
          <w:rFonts w:cs="Arial"/>
          <w:sz w:val="22"/>
          <w:szCs w:val="22"/>
        </w:rPr>
        <w:t>Facsimile: (08) 8999 1888</w:t>
      </w:r>
    </w:p>
    <w:p w14:paraId="166CE015" w14:textId="77777777" w:rsidR="00BF3062" w:rsidRDefault="00BF3062" w:rsidP="00D62060">
      <w:pPr>
        <w:rPr>
          <w:rFonts w:cs="Arial"/>
          <w:sz w:val="22"/>
          <w:szCs w:val="22"/>
        </w:rPr>
      </w:pPr>
    </w:p>
    <w:p w14:paraId="74C54FF1" w14:textId="77777777" w:rsidR="00BF3062" w:rsidRDefault="00BF3062" w:rsidP="00D62060">
      <w:pPr>
        <w:rPr>
          <w:rFonts w:cs="Arial"/>
          <w:sz w:val="22"/>
          <w:szCs w:val="22"/>
        </w:rPr>
        <w:sectPr w:rsidR="00BF3062" w:rsidSect="00164113">
          <w:headerReference w:type="even" r:id="rId8"/>
          <w:footerReference w:type="even" r:id="rId9"/>
          <w:footerReference w:type="default" r:id="rId10"/>
          <w:footerReference w:type="first" r:id="rId11"/>
          <w:pgSz w:w="11906" w:h="16838"/>
          <w:pgMar w:top="1440" w:right="1800" w:bottom="993" w:left="1800" w:header="708" w:footer="708" w:gutter="0"/>
          <w:pgNumType w:start="2"/>
          <w:cols w:space="708"/>
          <w:docGrid w:linePitch="360"/>
        </w:sectPr>
      </w:pPr>
    </w:p>
    <w:p w14:paraId="750585FB" w14:textId="77777777" w:rsidR="00362F27" w:rsidRPr="008014B2" w:rsidRDefault="00B12F2B" w:rsidP="000F6158">
      <w:pPr>
        <w:pStyle w:val="Heading1"/>
        <w:rPr>
          <w:color w:val="E36C0A" w:themeColor="accent6" w:themeShade="BF"/>
        </w:rPr>
      </w:pPr>
      <w:r w:rsidRPr="008014B2">
        <w:rPr>
          <w:color w:val="E36C0A" w:themeColor="accent6" w:themeShade="BF"/>
        </w:rPr>
        <w:lastRenderedPageBreak/>
        <w:t>INTRODUCTION</w:t>
      </w:r>
    </w:p>
    <w:p w14:paraId="6FF1E1A5" w14:textId="77777777" w:rsidR="00B12F2B" w:rsidRPr="008014B2" w:rsidRDefault="00B12F2B" w:rsidP="000F6158"/>
    <w:p w14:paraId="2D6A73B3" w14:textId="1B0E9F26" w:rsidR="00C33EC8" w:rsidRPr="008014B2" w:rsidRDefault="00375518" w:rsidP="000F6158">
      <w:pPr>
        <w:autoSpaceDE w:val="0"/>
        <w:autoSpaceDN w:val="0"/>
        <w:adjustRightInd w:val="0"/>
        <w:rPr>
          <w:rFonts w:cs="Arial"/>
          <w:bCs/>
          <w:sz w:val="22"/>
          <w:szCs w:val="22"/>
        </w:rPr>
      </w:pPr>
      <w:r w:rsidRPr="008014B2">
        <w:rPr>
          <w:rFonts w:cs="Arial"/>
          <w:bCs/>
          <w:sz w:val="22"/>
          <w:szCs w:val="22"/>
        </w:rPr>
        <w:t>The</w:t>
      </w:r>
      <w:r w:rsidR="00B12F2B" w:rsidRPr="008014B2">
        <w:rPr>
          <w:rFonts w:cs="Arial"/>
          <w:bCs/>
          <w:sz w:val="22"/>
          <w:szCs w:val="22"/>
        </w:rPr>
        <w:t xml:space="preserve"> </w:t>
      </w:r>
      <w:r w:rsidRPr="008014B2">
        <w:rPr>
          <w:rFonts w:cs="Arial"/>
          <w:bCs/>
          <w:i/>
          <w:sz w:val="22"/>
          <w:szCs w:val="22"/>
        </w:rPr>
        <w:t>Prostitution Regulation Act</w:t>
      </w:r>
      <w:r w:rsidRPr="008014B2">
        <w:rPr>
          <w:rFonts w:cs="Arial"/>
          <w:bCs/>
          <w:sz w:val="22"/>
          <w:szCs w:val="22"/>
        </w:rPr>
        <w:t xml:space="preserve"> </w:t>
      </w:r>
      <w:r w:rsidR="00C33EC8" w:rsidRPr="008014B2">
        <w:rPr>
          <w:rFonts w:cs="Arial"/>
          <w:bCs/>
          <w:sz w:val="22"/>
          <w:szCs w:val="22"/>
        </w:rPr>
        <w:t>(the Act) came into effect on 8 May</w:t>
      </w:r>
      <w:r w:rsidRPr="008014B2">
        <w:rPr>
          <w:rFonts w:cs="Arial"/>
          <w:bCs/>
          <w:sz w:val="22"/>
          <w:szCs w:val="22"/>
        </w:rPr>
        <w:t xml:space="preserve"> 1992 and </w:t>
      </w:r>
      <w:r w:rsidR="00B12F2B" w:rsidRPr="008014B2">
        <w:rPr>
          <w:rFonts w:cs="Arial"/>
          <w:bCs/>
          <w:sz w:val="22"/>
          <w:szCs w:val="22"/>
        </w:rPr>
        <w:t xml:space="preserve">consolidated the common law and statute law relating to </w:t>
      </w:r>
      <w:r w:rsidR="00467CA8" w:rsidRPr="008014B2">
        <w:rPr>
          <w:rFonts w:cs="Arial"/>
          <w:bCs/>
          <w:sz w:val="22"/>
          <w:szCs w:val="22"/>
        </w:rPr>
        <w:t xml:space="preserve">sex workers </w:t>
      </w:r>
      <w:r w:rsidRPr="008014B2">
        <w:rPr>
          <w:rFonts w:cs="Arial"/>
          <w:bCs/>
          <w:sz w:val="22"/>
          <w:szCs w:val="22"/>
        </w:rPr>
        <w:t xml:space="preserve">that applied in the Northern </w:t>
      </w:r>
      <w:r w:rsidR="00C33EC8" w:rsidRPr="008014B2">
        <w:rPr>
          <w:rFonts w:cs="Arial"/>
          <w:bCs/>
          <w:sz w:val="22"/>
          <w:szCs w:val="22"/>
        </w:rPr>
        <w:t>Territory</w:t>
      </w:r>
      <w:r w:rsidRPr="008014B2">
        <w:rPr>
          <w:rFonts w:cs="Arial"/>
          <w:bCs/>
          <w:sz w:val="22"/>
          <w:szCs w:val="22"/>
        </w:rPr>
        <w:t xml:space="preserve"> at that time</w:t>
      </w:r>
      <w:r w:rsidR="00B12F2B" w:rsidRPr="008014B2">
        <w:rPr>
          <w:rFonts w:cs="Arial"/>
          <w:bCs/>
          <w:sz w:val="22"/>
          <w:szCs w:val="22"/>
        </w:rPr>
        <w:t xml:space="preserve">. </w:t>
      </w:r>
      <w:r w:rsidR="00C33EC8" w:rsidRPr="008014B2">
        <w:rPr>
          <w:rFonts w:cs="Arial"/>
          <w:bCs/>
          <w:sz w:val="22"/>
          <w:szCs w:val="22"/>
        </w:rPr>
        <w:t>The Act</w:t>
      </w:r>
      <w:r w:rsidR="0072207E" w:rsidRPr="008014B2">
        <w:rPr>
          <w:rFonts w:cs="Arial"/>
          <w:bCs/>
          <w:sz w:val="22"/>
          <w:szCs w:val="22"/>
        </w:rPr>
        <w:t xml:space="preserve"> </w:t>
      </w:r>
      <w:r w:rsidR="006946A5" w:rsidRPr="008014B2">
        <w:rPr>
          <w:rFonts w:cs="Arial"/>
          <w:bCs/>
          <w:sz w:val="22"/>
          <w:szCs w:val="22"/>
        </w:rPr>
        <w:t>regulates</w:t>
      </w:r>
      <w:r w:rsidR="00C33EC8" w:rsidRPr="008014B2">
        <w:rPr>
          <w:rFonts w:cs="Arial"/>
          <w:bCs/>
          <w:sz w:val="22"/>
          <w:szCs w:val="22"/>
        </w:rPr>
        <w:t xml:space="preserve"> activities of escort </w:t>
      </w:r>
      <w:r w:rsidR="007B0040">
        <w:rPr>
          <w:rFonts w:cs="Arial"/>
          <w:bCs/>
          <w:sz w:val="22"/>
          <w:szCs w:val="22"/>
        </w:rPr>
        <w:t>agencies</w:t>
      </w:r>
      <w:r w:rsidR="00CC3B8D" w:rsidRPr="008014B2">
        <w:rPr>
          <w:rFonts w:cs="Arial"/>
          <w:bCs/>
          <w:sz w:val="22"/>
          <w:szCs w:val="22"/>
        </w:rPr>
        <w:t>,</w:t>
      </w:r>
      <w:r w:rsidR="00C33EC8" w:rsidRPr="008014B2">
        <w:rPr>
          <w:rFonts w:cs="Arial"/>
          <w:bCs/>
          <w:sz w:val="22"/>
          <w:szCs w:val="22"/>
        </w:rPr>
        <w:t xml:space="preserve"> the sex workers who work through escort </w:t>
      </w:r>
      <w:r w:rsidR="007B0040">
        <w:rPr>
          <w:rFonts w:cs="Arial"/>
          <w:bCs/>
          <w:sz w:val="22"/>
          <w:szCs w:val="22"/>
        </w:rPr>
        <w:t>agencies</w:t>
      </w:r>
      <w:r w:rsidR="00CC3B8D" w:rsidRPr="008014B2">
        <w:rPr>
          <w:rFonts w:cs="Arial"/>
          <w:bCs/>
          <w:sz w:val="22"/>
          <w:szCs w:val="22"/>
        </w:rPr>
        <w:t xml:space="preserve"> and solo workers</w:t>
      </w:r>
      <w:r w:rsidR="00BF3062">
        <w:rPr>
          <w:rFonts w:cs="Arial"/>
          <w:bCs/>
          <w:sz w:val="22"/>
          <w:szCs w:val="22"/>
        </w:rPr>
        <w:t xml:space="preserve">. </w:t>
      </w:r>
      <w:r w:rsidR="00C33EC8" w:rsidRPr="008014B2">
        <w:rPr>
          <w:rFonts w:cs="Arial"/>
          <w:bCs/>
          <w:sz w:val="22"/>
          <w:szCs w:val="22"/>
        </w:rPr>
        <w:t>It also contains some general restrictions concerning all sex workers, and prohibits the operation of brothels.</w:t>
      </w:r>
    </w:p>
    <w:p w14:paraId="67E55E23" w14:textId="34335B86" w:rsidR="00C33EC8" w:rsidRPr="008014B2" w:rsidRDefault="00C33EC8" w:rsidP="000F6158">
      <w:pPr>
        <w:pStyle w:val="NormalWeb"/>
        <w:outlineLvl w:val="2"/>
        <w:rPr>
          <w:rFonts w:ascii="Arial" w:hAnsi="Arial" w:cs="Arial"/>
          <w:bCs/>
          <w:sz w:val="22"/>
          <w:szCs w:val="22"/>
        </w:rPr>
      </w:pPr>
      <w:r w:rsidRPr="008014B2">
        <w:rPr>
          <w:rFonts w:ascii="Arial" w:hAnsi="Arial" w:cs="Arial"/>
          <w:bCs/>
          <w:sz w:val="22"/>
          <w:szCs w:val="22"/>
        </w:rPr>
        <w:t xml:space="preserve">A review of the Act was conducted in 1997, and tabled in the Northern Territory Parliament titled “the Review of the First Five years of the </w:t>
      </w:r>
      <w:r w:rsidRPr="0029213B">
        <w:rPr>
          <w:rFonts w:ascii="Arial" w:hAnsi="Arial" w:cs="Arial"/>
          <w:bCs/>
          <w:i/>
          <w:sz w:val="22"/>
          <w:szCs w:val="22"/>
        </w:rPr>
        <w:t>Prostitution Regulation Act</w:t>
      </w:r>
      <w:r w:rsidRPr="008014B2">
        <w:rPr>
          <w:rFonts w:ascii="Arial" w:hAnsi="Arial" w:cs="Arial"/>
          <w:bCs/>
          <w:sz w:val="22"/>
          <w:szCs w:val="22"/>
        </w:rPr>
        <w:t>”</w:t>
      </w:r>
      <w:r w:rsidR="00C91294" w:rsidRPr="008014B2">
        <w:rPr>
          <w:rFonts w:ascii="Arial" w:hAnsi="Arial" w:cs="Arial"/>
          <w:bCs/>
          <w:sz w:val="22"/>
          <w:szCs w:val="22"/>
        </w:rPr>
        <w:t xml:space="preserve"> (“Five Year Review”)</w:t>
      </w:r>
      <w:r w:rsidR="00D44C4A" w:rsidRPr="008014B2">
        <w:rPr>
          <w:rStyle w:val="FootnoteReference"/>
          <w:rFonts w:ascii="Arial" w:hAnsi="Arial" w:cs="Arial"/>
          <w:bCs/>
          <w:sz w:val="22"/>
          <w:szCs w:val="22"/>
        </w:rPr>
        <w:footnoteReference w:id="1"/>
      </w:r>
      <w:r w:rsidRPr="008014B2">
        <w:rPr>
          <w:rFonts w:ascii="Arial" w:hAnsi="Arial" w:cs="Arial"/>
          <w:bCs/>
          <w:sz w:val="22"/>
          <w:szCs w:val="22"/>
        </w:rPr>
        <w:t xml:space="preserve">. The Review considered a number of matters relating to </w:t>
      </w:r>
      <w:r w:rsidR="00467CA8" w:rsidRPr="008014B2">
        <w:rPr>
          <w:rFonts w:ascii="Arial" w:hAnsi="Arial" w:cs="Arial"/>
          <w:bCs/>
          <w:sz w:val="22"/>
          <w:szCs w:val="22"/>
        </w:rPr>
        <w:t xml:space="preserve">the sex industry </w:t>
      </w:r>
      <w:r w:rsidRPr="008014B2">
        <w:rPr>
          <w:rFonts w:ascii="Arial" w:hAnsi="Arial" w:cs="Arial"/>
          <w:bCs/>
          <w:sz w:val="22"/>
          <w:szCs w:val="22"/>
        </w:rPr>
        <w:t>activity in the Northern Territory, and following public consultation, made a range of recommend</w:t>
      </w:r>
      <w:r w:rsidR="00247A50" w:rsidRPr="008014B2">
        <w:rPr>
          <w:rFonts w:ascii="Arial" w:hAnsi="Arial" w:cs="Arial"/>
          <w:bCs/>
          <w:sz w:val="22"/>
          <w:szCs w:val="22"/>
        </w:rPr>
        <w:t xml:space="preserve">ations </w:t>
      </w:r>
      <w:r w:rsidRPr="008014B2">
        <w:rPr>
          <w:rFonts w:ascii="Arial" w:hAnsi="Arial" w:cs="Arial"/>
          <w:bCs/>
          <w:sz w:val="22"/>
          <w:szCs w:val="22"/>
        </w:rPr>
        <w:t>relating to this current review, including a recommendation to legalise brothels, and the continuation of certification of sex workers in certain circumstances. Despite the recommendations, no significant amendment</w:t>
      </w:r>
      <w:r w:rsidR="00CC3B8D" w:rsidRPr="008014B2">
        <w:rPr>
          <w:rFonts w:ascii="Arial" w:hAnsi="Arial" w:cs="Arial"/>
          <w:bCs/>
          <w:sz w:val="22"/>
          <w:szCs w:val="22"/>
        </w:rPr>
        <w:t>s</w:t>
      </w:r>
      <w:r w:rsidRPr="008014B2">
        <w:rPr>
          <w:rFonts w:ascii="Arial" w:hAnsi="Arial" w:cs="Arial"/>
          <w:bCs/>
          <w:sz w:val="22"/>
          <w:szCs w:val="22"/>
        </w:rPr>
        <w:t xml:space="preserve"> to the Act have been made since its commencement.</w:t>
      </w:r>
    </w:p>
    <w:p w14:paraId="655942D3" w14:textId="362BA167" w:rsidR="00C33EC8" w:rsidRPr="008014B2" w:rsidRDefault="00C33EC8" w:rsidP="000F6158">
      <w:pPr>
        <w:pStyle w:val="NormalWeb"/>
        <w:outlineLvl w:val="2"/>
        <w:rPr>
          <w:rFonts w:ascii="Arial" w:hAnsi="Arial" w:cs="Arial"/>
          <w:bCs/>
          <w:sz w:val="22"/>
          <w:szCs w:val="22"/>
        </w:rPr>
      </w:pPr>
      <w:r w:rsidRPr="008014B2">
        <w:rPr>
          <w:rFonts w:ascii="Arial" w:hAnsi="Arial" w:cs="Arial"/>
          <w:bCs/>
          <w:sz w:val="22"/>
          <w:szCs w:val="22"/>
        </w:rPr>
        <w:t xml:space="preserve">Although no specific terms of reference have been given </w:t>
      </w:r>
      <w:r w:rsidR="00EA03EA" w:rsidRPr="008014B2">
        <w:rPr>
          <w:rFonts w:ascii="Arial" w:hAnsi="Arial" w:cs="Arial"/>
          <w:bCs/>
          <w:sz w:val="22"/>
          <w:szCs w:val="22"/>
        </w:rPr>
        <w:t>for this discussion paper</w:t>
      </w:r>
      <w:r w:rsidRPr="008014B2">
        <w:rPr>
          <w:rFonts w:ascii="Arial" w:hAnsi="Arial" w:cs="Arial"/>
          <w:bCs/>
          <w:sz w:val="22"/>
          <w:szCs w:val="22"/>
        </w:rPr>
        <w:t>, the issues which were consider</w:t>
      </w:r>
      <w:r w:rsidR="00247A50" w:rsidRPr="008014B2">
        <w:rPr>
          <w:rFonts w:ascii="Arial" w:hAnsi="Arial" w:cs="Arial"/>
          <w:bCs/>
          <w:sz w:val="22"/>
          <w:szCs w:val="22"/>
        </w:rPr>
        <w:t>ed</w:t>
      </w:r>
      <w:r w:rsidRPr="008014B2">
        <w:rPr>
          <w:rFonts w:ascii="Arial" w:hAnsi="Arial" w:cs="Arial"/>
          <w:bCs/>
          <w:sz w:val="22"/>
          <w:szCs w:val="22"/>
        </w:rPr>
        <w:t xml:space="preserve"> in previous </w:t>
      </w:r>
      <w:r w:rsidR="0029213B">
        <w:rPr>
          <w:rFonts w:ascii="Arial" w:hAnsi="Arial" w:cs="Arial"/>
          <w:bCs/>
          <w:sz w:val="22"/>
          <w:szCs w:val="22"/>
        </w:rPr>
        <w:t xml:space="preserve">reports remain relevant today. </w:t>
      </w:r>
      <w:r w:rsidRPr="008014B2">
        <w:rPr>
          <w:rFonts w:ascii="Arial" w:hAnsi="Arial" w:cs="Arial"/>
          <w:bCs/>
          <w:sz w:val="22"/>
          <w:szCs w:val="22"/>
        </w:rPr>
        <w:t xml:space="preserve">The purpose of this discussion paper is to provide an overview of the issues the Government is seeking input on from the community and key stakeholders for the purposes of assessing whether there is a need for amendments to the Act. </w:t>
      </w:r>
    </w:p>
    <w:p w14:paraId="2C6577E3" w14:textId="77777777" w:rsidR="00C33EC8" w:rsidRPr="008014B2" w:rsidRDefault="00C33EC8" w:rsidP="000F6158">
      <w:pPr>
        <w:pStyle w:val="Default"/>
        <w:rPr>
          <w:rFonts w:ascii="Arial" w:hAnsi="Arial" w:cs="Arial"/>
          <w:bCs/>
          <w:color w:val="auto"/>
          <w:sz w:val="22"/>
          <w:szCs w:val="22"/>
        </w:rPr>
      </w:pPr>
      <w:r w:rsidRPr="008014B2">
        <w:rPr>
          <w:rFonts w:ascii="Arial" w:hAnsi="Arial" w:cs="Arial"/>
          <w:bCs/>
          <w:color w:val="auto"/>
          <w:sz w:val="22"/>
          <w:szCs w:val="22"/>
        </w:rPr>
        <w:t xml:space="preserve">Under Northern Territory law it has never been illegal to be a sex worker and a change to this is not being proposed. The discussion paper is intended to consider options to improve </w:t>
      </w:r>
      <w:r w:rsidR="006946A5" w:rsidRPr="008014B2">
        <w:rPr>
          <w:rFonts w:ascii="Arial" w:hAnsi="Arial" w:cs="Arial"/>
          <w:bCs/>
          <w:color w:val="auto"/>
          <w:sz w:val="22"/>
          <w:szCs w:val="22"/>
        </w:rPr>
        <w:t>the Northern Territory’</w:t>
      </w:r>
      <w:r w:rsidRPr="008014B2">
        <w:rPr>
          <w:rFonts w:ascii="Arial" w:hAnsi="Arial" w:cs="Arial"/>
          <w:bCs/>
          <w:color w:val="auto"/>
          <w:sz w:val="22"/>
          <w:szCs w:val="22"/>
        </w:rPr>
        <w:t xml:space="preserve">s legislation in respect of sexual services provided for fee or reward to and by consenting adults. </w:t>
      </w:r>
    </w:p>
    <w:p w14:paraId="4BB51422" w14:textId="77777777" w:rsidR="00B12F2B" w:rsidRPr="008014B2" w:rsidRDefault="00C33EC8" w:rsidP="000F6158">
      <w:pPr>
        <w:pStyle w:val="NormalWeb"/>
        <w:outlineLvl w:val="2"/>
        <w:rPr>
          <w:rFonts w:ascii="Arial" w:hAnsi="Arial" w:cs="Arial"/>
          <w:bCs/>
          <w:sz w:val="22"/>
          <w:szCs w:val="22"/>
        </w:rPr>
      </w:pPr>
      <w:r w:rsidRPr="008014B2">
        <w:rPr>
          <w:rFonts w:ascii="Arial" w:hAnsi="Arial" w:cs="Arial"/>
          <w:bCs/>
          <w:sz w:val="22"/>
          <w:szCs w:val="22"/>
        </w:rPr>
        <w:t xml:space="preserve">Coerced and involuntary adult sex work or trafficking for purposes of sexual exploitation are </w:t>
      </w:r>
      <w:r w:rsidR="00247A50" w:rsidRPr="008014B2">
        <w:rPr>
          <w:rFonts w:ascii="Arial" w:hAnsi="Arial" w:cs="Arial"/>
          <w:bCs/>
          <w:sz w:val="22"/>
          <w:szCs w:val="22"/>
        </w:rPr>
        <w:t xml:space="preserve">already </w:t>
      </w:r>
      <w:r w:rsidRPr="008014B2">
        <w:rPr>
          <w:rFonts w:ascii="Arial" w:hAnsi="Arial" w:cs="Arial"/>
          <w:bCs/>
          <w:sz w:val="22"/>
          <w:szCs w:val="22"/>
        </w:rPr>
        <w:t xml:space="preserve">criminalised in Northern Territory law and no change to this is proposed. </w:t>
      </w:r>
      <w:r w:rsidR="004B5E16" w:rsidRPr="008014B2">
        <w:rPr>
          <w:rFonts w:ascii="Arial" w:hAnsi="Arial" w:cs="Arial"/>
          <w:bCs/>
          <w:sz w:val="22"/>
          <w:szCs w:val="22"/>
        </w:rPr>
        <w:t>Similarly, t</w:t>
      </w:r>
      <w:r w:rsidRPr="008014B2">
        <w:rPr>
          <w:rFonts w:ascii="Arial" w:hAnsi="Arial" w:cs="Arial"/>
          <w:bCs/>
          <w:sz w:val="22"/>
          <w:szCs w:val="22"/>
        </w:rPr>
        <w:t>he sexual exploitati</w:t>
      </w:r>
      <w:r w:rsidR="00247A50" w:rsidRPr="008014B2">
        <w:rPr>
          <w:rFonts w:ascii="Arial" w:hAnsi="Arial" w:cs="Arial"/>
          <w:bCs/>
          <w:sz w:val="22"/>
          <w:szCs w:val="22"/>
        </w:rPr>
        <w:t>on of children is illegal in the</w:t>
      </w:r>
      <w:r w:rsidRPr="008014B2">
        <w:rPr>
          <w:rFonts w:ascii="Arial" w:hAnsi="Arial" w:cs="Arial"/>
          <w:bCs/>
          <w:sz w:val="22"/>
          <w:szCs w:val="22"/>
        </w:rPr>
        <w:t xml:space="preserve"> Northern Territory and will always be illegal. The Northern Territory</w:t>
      </w:r>
      <w:r w:rsidR="0072207E" w:rsidRPr="008014B2">
        <w:rPr>
          <w:rFonts w:ascii="Arial" w:hAnsi="Arial" w:cs="Arial"/>
          <w:bCs/>
          <w:sz w:val="22"/>
          <w:szCs w:val="22"/>
        </w:rPr>
        <w:t xml:space="preserve"> </w:t>
      </w:r>
      <w:r w:rsidR="0072207E" w:rsidRPr="008014B2">
        <w:rPr>
          <w:rFonts w:ascii="Arial" w:hAnsi="Arial" w:cs="Arial"/>
          <w:bCs/>
          <w:i/>
          <w:sz w:val="22"/>
          <w:szCs w:val="22"/>
        </w:rPr>
        <w:t>Criminal Code Act</w:t>
      </w:r>
      <w:r w:rsidR="0072207E" w:rsidRPr="008014B2">
        <w:rPr>
          <w:rFonts w:ascii="Arial" w:hAnsi="Arial" w:cs="Arial"/>
          <w:bCs/>
          <w:sz w:val="22"/>
          <w:szCs w:val="22"/>
        </w:rPr>
        <w:t xml:space="preserve"> </w:t>
      </w:r>
      <w:r w:rsidRPr="008014B2">
        <w:rPr>
          <w:rFonts w:ascii="Arial" w:hAnsi="Arial" w:cs="Arial"/>
          <w:bCs/>
          <w:sz w:val="22"/>
          <w:szCs w:val="22"/>
        </w:rPr>
        <w:t>and the Act contain provisions prohibiting the sexual exploitation of children. Given these protection</w:t>
      </w:r>
      <w:r w:rsidR="004B5E16" w:rsidRPr="008014B2">
        <w:rPr>
          <w:rFonts w:ascii="Arial" w:hAnsi="Arial" w:cs="Arial"/>
          <w:bCs/>
          <w:sz w:val="22"/>
          <w:szCs w:val="22"/>
        </w:rPr>
        <w:t>s</w:t>
      </w:r>
      <w:r w:rsidR="003D4E88" w:rsidRPr="008014B2">
        <w:rPr>
          <w:rFonts w:ascii="Arial" w:hAnsi="Arial" w:cs="Arial"/>
          <w:bCs/>
          <w:sz w:val="22"/>
          <w:szCs w:val="22"/>
        </w:rPr>
        <w:t>, this</w:t>
      </w:r>
      <w:r w:rsidRPr="008014B2">
        <w:rPr>
          <w:rFonts w:ascii="Arial" w:hAnsi="Arial" w:cs="Arial"/>
          <w:bCs/>
          <w:sz w:val="22"/>
          <w:szCs w:val="22"/>
        </w:rPr>
        <w:t xml:space="preserve"> discussion paper does not address this issue further. </w:t>
      </w:r>
    </w:p>
    <w:p w14:paraId="7CD23FEE" w14:textId="1B0C4479" w:rsidR="004B5E16" w:rsidRPr="008014B2" w:rsidRDefault="004B5E16" w:rsidP="000F6158">
      <w:pPr>
        <w:pStyle w:val="NormalWeb"/>
        <w:outlineLvl w:val="2"/>
        <w:rPr>
          <w:rFonts w:ascii="Arial" w:hAnsi="Arial" w:cs="Arial"/>
          <w:bCs/>
          <w:sz w:val="22"/>
          <w:szCs w:val="22"/>
        </w:rPr>
      </w:pPr>
      <w:r w:rsidRPr="008014B2">
        <w:rPr>
          <w:rFonts w:ascii="Arial" w:hAnsi="Arial" w:cs="Arial"/>
          <w:bCs/>
          <w:sz w:val="22"/>
          <w:szCs w:val="22"/>
        </w:rPr>
        <w:t>This paper will explore the issues faced by</w:t>
      </w:r>
      <w:r w:rsidR="007B0040">
        <w:rPr>
          <w:rFonts w:ascii="Arial" w:hAnsi="Arial" w:cs="Arial"/>
          <w:bCs/>
          <w:sz w:val="22"/>
          <w:szCs w:val="22"/>
        </w:rPr>
        <w:t xml:space="preserve"> </w:t>
      </w:r>
      <w:r w:rsidRPr="008014B2">
        <w:rPr>
          <w:rFonts w:ascii="Arial" w:hAnsi="Arial" w:cs="Arial"/>
          <w:bCs/>
          <w:sz w:val="22"/>
          <w:szCs w:val="22"/>
        </w:rPr>
        <w:t xml:space="preserve">workers, regulators and the wider community and explore possible options for government to consider in reforming the Northern Territory sex industry </w:t>
      </w:r>
      <w:r w:rsidR="007B0040">
        <w:rPr>
          <w:rFonts w:ascii="Arial" w:hAnsi="Arial" w:cs="Arial"/>
          <w:bCs/>
          <w:sz w:val="22"/>
          <w:szCs w:val="22"/>
        </w:rPr>
        <w:t xml:space="preserve">as best practice for work health and safety, </w:t>
      </w:r>
      <w:r w:rsidRPr="008014B2">
        <w:rPr>
          <w:rFonts w:ascii="Arial" w:hAnsi="Arial" w:cs="Arial"/>
          <w:bCs/>
          <w:sz w:val="22"/>
          <w:szCs w:val="22"/>
        </w:rPr>
        <w:t>and inc</w:t>
      </w:r>
      <w:r w:rsidR="007B0040">
        <w:rPr>
          <w:rFonts w:ascii="Arial" w:hAnsi="Arial" w:cs="Arial"/>
          <w:bCs/>
          <w:sz w:val="22"/>
          <w:szCs w:val="22"/>
        </w:rPr>
        <w:t>lude</w:t>
      </w:r>
      <w:r w:rsidRPr="008014B2">
        <w:rPr>
          <w:rFonts w:ascii="Arial" w:hAnsi="Arial" w:cs="Arial"/>
          <w:bCs/>
          <w:sz w:val="22"/>
          <w:szCs w:val="22"/>
        </w:rPr>
        <w:t xml:space="preserve"> an overview of regulation of the industry in a number of Australian </w:t>
      </w:r>
      <w:r w:rsidR="001D7A58" w:rsidRPr="008014B2">
        <w:rPr>
          <w:rFonts w:ascii="Arial" w:hAnsi="Arial" w:cs="Arial"/>
          <w:bCs/>
          <w:sz w:val="22"/>
          <w:szCs w:val="22"/>
        </w:rPr>
        <w:t xml:space="preserve">and international </w:t>
      </w:r>
      <w:r w:rsidRPr="008014B2">
        <w:rPr>
          <w:rFonts w:ascii="Arial" w:hAnsi="Arial" w:cs="Arial"/>
          <w:bCs/>
          <w:sz w:val="22"/>
          <w:szCs w:val="22"/>
        </w:rPr>
        <w:t>jurisdictions.</w:t>
      </w:r>
    </w:p>
    <w:p w14:paraId="28EB76A9" w14:textId="77777777" w:rsidR="004B5E16" w:rsidRPr="008014B2" w:rsidRDefault="004B5E16" w:rsidP="000F6158">
      <w:pPr>
        <w:pStyle w:val="NormalWeb"/>
        <w:outlineLvl w:val="2"/>
        <w:rPr>
          <w:rFonts w:ascii="Arial" w:hAnsi="Arial" w:cs="Arial"/>
          <w:bCs/>
          <w:sz w:val="22"/>
          <w:szCs w:val="22"/>
        </w:rPr>
      </w:pPr>
      <w:r w:rsidRPr="008014B2">
        <w:rPr>
          <w:rFonts w:ascii="Arial" w:hAnsi="Arial" w:cs="Arial"/>
          <w:bCs/>
          <w:sz w:val="22"/>
          <w:szCs w:val="22"/>
        </w:rPr>
        <w:t>The role of this paper is to open meaningful dialogue on the future of the sex industry in the Northern Territory and matters raised within should not be seen as future government policy.</w:t>
      </w:r>
    </w:p>
    <w:p w14:paraId="6C340C21" w14:textId="77777777" w:rsidR="004B5E16" w:rsidRPr="008014B2" w:rsidRDefault="004B5E16" w:rsidP="000F6158">
      <w:pPr>
        <w:pStyle w:val="NormalWeb"/>
        <w:outlineLvl w:val="2"/>
        <w:rPr>
          <w:rFonts w:ascii="Arial" w:hAnsi="Arial" w:cs="Arial"/>
          <w:bCs/>
          <w:sz w:val="22"/>
          <w:szCs w:val="22"/>
        </w:rPr>
      </w:pPr>
    </w:p>
    <w:p w14:paraId="23C24CEB" w14:textId="59FA9E94" w:rsidR="00C33EC8" w:rsidRPr="008014B2" w:rsidRDefault="003D4E88" w:rsidP="000F6158">
      <w:pPr>
        <w:pStyle w:val="Heading1"/>
        <w:rPr>
          <w:color w:val="E36C0A" w:themeColor="accent6" w:themeShade="BF"/>
        </w:rPr>
      </w:pPr>
      <w:r w:rsidRPr="008014B2">
        <w:rPr>
          <w:color w:val="E36C0A" w:themeColor="accent6" w:themeShade="BF"/>
        </w:rPr>
        <w:lastRenderedPageBreak/>
        <w:t xml:space="preserve">MODELS FOR THE REGULATION OF THE </w:t>
      </w:r>
      <w:r w:rsidR="006C517F">
        <w:rPr>
          <w:color w:val="E36C0A" w:themeColor="accent6" w:themeShade="BF"/>
        </w:rPr>
        <w:t>SEX IND</w:t>
      </w:r>
      <w:r w:rsidR="00C33EC8" w:rsidRPr="008014B2">
        <w:rPr>
          <w:color w:val="E36C0A" w:themeColor="accent6" w:themeShade="BF"/>
        </w:rPr>
        <w:t xml:space="preserve">USTRY </w:t>
      </w:r>
    </w:p>
    <w:p w14:paraId="700DA1D2" w14:textId="4DAF234F" w:rsidR="00C33EC8" w:rsidRPr="008014B2" w:rsidRDefault="00263EEA" w:rsidP="000F6158">
      <w:pPr>
        <w:pStyle w:val="NormalWeb"/>
        <w:keepNext/>
        <w:outlineLvl w:val="2"/>
        <w:rPr>
          <w:rFonts w:ascii="Arial" w:hAnsi="Arial" w:cs="Arial"/>
          <w:bCs/>
          <w:sz w:val="22"/>
          <w:szCs w:val="22"/>
        </w:rPr>
      </w:pPr>
      <w:r w:rsidRPr="008014B2">
        <w:rPr>
          <w:rFonts w:ascii="Arial" w:hAnsi="Arial" w:cs="Arial"/>
          <w:bCs/>
          <w:sz w:val="22"/>
          <w:szCs w:val="22"/>
        </w:rPr>
        <w:t xml:space="preserve">Sex work </w:t>
      </w:r>
      <w:r w:rsidR="00C33EC8" w:rsidRPr="008014B2">
        <w:rPr>
          <w:rFonts w:ascii="Arial" w:hAnsi="Arial" w:cs="Arial"/>
          <w:bCs/>
          <w:sz w:val="22"/>
          <w:szCs w:val="22"/>
        </w:rPr>
        <w:t>nationally and internationally, is generally regulated under one of three models:</w:t>
      </w:r>
    </w:p>
    <w:p w14:paraId="7FBD81EB" w14:textId="42DBC296" w:rsidR="00263EEA" w:rsidRPr="008014B2" w:rsidRDefault="00263EEA" w:rsidP="008C7E79">
      <w:pPr>
        <w:pStyle w:val="NormalWeb"/>
        <w:numPr>
          <w:ilvl w:val="0"/>
          <w:numId w:val="1"/>
        </w:numPr>
        <w:tabs>
          <w:tab w:val="clear" w:pos="1080"/>
          <w:tab w:val="num" w:pos="0"/>
        </w:tabs>
        <w:ind w:left="720"/>
        <w:outlineLvl w:val="2"/>
        <w:rPr>
          <w:rFonts w:ascii="Arial" w:hAnsi="Arial" w:cs="Arial"/>
          <w:bCs/>
          <w:sz w:val="22"/>
          <w:szCs w:val="22"/>
        </w:rPr>
      </w:pPr>
      <w:r w:rsidRPr="008014B2">
        <w:rPr>
          <w:rFonts w:ascii="Arial" w:hAnsi="Arial" w:cs="Arial"/>
          <w:bCs/>
          <w:sz w:val="22"/>
          <w:szCs w:val="22"/>
        </w:rPr>
        <w:t>decriminalisation</w:t>
      </w:r>
    </w:p>
    <w:p w14:paraId="61296117" w14:textId="03C4C9FD" w:rsidR="00263EEA" w:rsidRPr="008014B2" w:rsidRDefault="00263EEA" w:rsidP="008C7E79">
      <w:pPr>
        <w:pStyle w:val="NormalWeb"/>
        <w:numPr>
          <w:ilvl w:val="0"/>
          <w:numId w:val="1"/>
        </w:numPr>
        <w:tabs>
          <w:tab w:val="clear" w:pos="1080"/>
          <w:tab w:val="num" w:pos="360"/>
        </w:tabs>
        <w:ind w:left="720"/>
        <w:outlineLvl w:val="2"/>
        <w:rPr>
          <w:rFonts w:ascii="Arial" w:hAnsi="Arial" w:cs="Arial"/>
          <w:bCs/>
          <w:sz w:val="22"/>
          <w:szCs w:val="22"/>
        </w:rPr>
      </w:pPr>
      <w:r w:rsidRPr="008014B2">
        <w:rPr>
          <w:rFonts w:ascii="Arial" w:hAnsi="Arial" w:cs="Arial"/>
          <w:bCs/>
          <w:sz w:val="22"/>
          <w:szCs w:val="22"/>
        </w:rPr>
        <w:t>licensing</w:t>
      </w:r>
    </w:p>
    <w:p w14:paraId="5605D5F2" w14:textId="0B7E9423" w:rsidR="00C33EC8" w:rsidRPr="008014B2" w:rsidRDefault="00C33EC8" w:rsidP="008C7E79">
      <w:pPr>
        <w:pStyle w:val="NormalWeb"/>
        <w:keepNext/>
        <w:numPr>
          <w:ilvl w:val="0"/>
          <w:numId w:val="1"/>
        </w:numPr>
        <w:tabs>
          <w:tab w:val="clear" w:pos="1080"/>
          <w:tab w:val="num" w:pos="360"/>
        </w:tabs>
        <w:ind w:left="720"/>
        <w:outlineLvl w:val="2"/>
        <w:rPr>
          <w:rFonts w:ascii="Arial" w:hAnsi="Arial" w:cs="Arial"/>
          <w:bCs/>
          <w:sz w:val="22"/>
          <w:szCs w:val="22"/>
        </w:rPr>
      </w:pPr>
      <w:r w:rsidRPr="008014B2">
        <w:rPr>
          <w:rFonts w:ascii="Arial" w:hAnsi="Arial" w:cs="Arial"/>
          <w:bCs/>
          <w:sz w:val="22"/>
          <w:szCs w:val="22"/>
        </w:rPr>
        <w:t>criminalisation</w:t>
      </w:r>
      <w:r w:rsidR="00263EEA" w:rsidRPr="008014B2">
        <w:rPr>
          <w:rFonts w:ascii="Arial" w:hAnsi="Arial" w:cs="Arial"/>
          <w:bCs/>
          <w:sz w:val="22"/>
          <w:szCs w:val="22"/>
        </w:rPr>
        <w:t>.</w:t>
      </w:r>
    </w:p>
    <w:p w14:paraId="5AFC657A" w14:textId="77777777" w:rsidR="00C33EC8" w:rsidRPr="008014B2" w:rsidRDefault="00C33EC8" w:rsidP="008C7E79">
      <w:pPr>
        <w:rPr>
          <w:rFonts w:ascii="Arial Narrow" w:hAnsi="Arial Narrow"/>
          <w:b/>
          <w:color w:val="1F497D" w:themeColor="text2"/>
          <w:sz w:val="20"/>
          <w:szCs w:val="20"/>
        </w:rPr>
      </w:pPr>
    </w:p>
    <w:p w14:paraId="1FCDDEA0" w14:textId="52EA6032" w:rsidR="00C33EC8" w:rsidRPr="008014B2" w:rsidRDefault="00263EEA" w:rsidP="000F6158">
      <w:pPr>
        <w:pStyle w:val="Heading2"/>
        <w:rPr>
          <w:rFonts w:ascii="Arial Narrow" w:hAnsi="Arial Narrow"/>
        </w:rPr>
      </w:pPr>
      <w:r w:rsidRPr="008014B2">
        <w:rPr>
          <w:rFonts w:ascii="Arial Narrow" w:hAnsi="Arial Narrow"/>
        </w:rPr>
        <w:t>DECR</w:t>
      </w:r>
      <w:r w:rsidR="00E273B0" w:rsidRPr="008014B2">
        <w:rPr>
          <w:rFonts w:ascii="Arial Narrow" w:hAnsi="Arial Narrow"/>
        </w:rPr>
        <w:t xml:space="preserve">IMINALISATION </w:t>
      </w:r>
    </w:p>
    <w:p w14:paraId="37E269C8" w14:textId="77777777" w:rsidR="00C33EC8" w:rsidRPr="008014B2" w:rsidRDefault="00C33EC8" w:rsidP="000F6158">
      <w:pPr>
        <w:keepNext/>
        <w:rPr>
          <w:sz w:val="22"/>
          <w:szCs w:val="22"/>
        </w:rPr>
      </w:pPr>
    </w:p>
    <w:p w14:paraId="13F7168E" w14:textId="349ACD84" w:rsidR="00263EEA" w:rsidRPr="008014B2" w:rsidRDefault="00263EEA" w:rsidP="000F6158">
      <w:pPr>
        <w:rPr>
          <w:sz w:val="22"/>
          <w:szCs w:val="22"/>
        </w:rPr>
      </w:pPr>
      <w:r w:rsidRPr="008014B2">
        <w:rPr>
          <w:sz w:val="22"/>
          <w:szCs w:val="22"/>
        </w:rPr>
        <w:t>This involves removing the criminal element from the provision of sex services and allowing workers to operate under general business related laws.  Sex workers, and associated businesses such as brothels and escort agencies, are regulated in respect of workplace health and safety laws, taxation, immigration, planning, and industrial laws in the sa</w:t>
      </w:r>
      <w:r w:rsidR="0029213B">
        <w:rPr>
          <w:sz w:val="22"/>
          <w:szCs w:val="22"/>
        </w:rPr>
        <w:t xml:space="preserve">me manner as other businesses. </w:t>
      </w:r>
      <w:r w:rsidRPr="008014B2">
        <w:rPr>
          <w:sz w:val="22"/>
          <w:szCs w:val="22"/>
        </w:rPr>
        <w:t xml:space="preserve">New South Wales </w:t>
      </w:r>
      <w:r w:rsidR="007B0040">
        <w:rPr>
          <w:sz w:val="22"/>
          <w:szCs w:val="22"/>
        </w:rPr>
        <w:t xml:space="preserve">and New Zealand both include aspects of decriminalisation and significant research including </w:t>
      </w:r>
      <w:r w:rsidR="00AE2B40">
        <w:rPr>
          <w:sz w:val="22"/>
          <w:szCs w:val="22"/>
        </w:rPr>
        <w:t xml:space="preserve">an </w:t>
      </w:r>
      <w:r w:rsidR="007B0040">
        <w:rPr>
          <w:sz w:val="22"/>
          <w:szCs w:val="22"/>
        </w:rPr>
        <w:t>evaluation five years after the implementation of the model in New Zealand provide</w:t>
      </w:r>
      <w:r w:rsidR="00AE2B40">
        <w:rPr>
          <w:sz w:val="22"/>
          <w:szCs w:val="22"/>
        </w:rPr>
        <w:t>s</w:t>
      </w:r>
      <w:r w:rsidR="007B0040">
        <w:rPr>
          <w:sz w:val="22"/>
          <w:szCs w:val="22"/>
        </w:rPr>
        <w:t xml:space="preserve"> evidence of the outcomes of this approach</w:t>
      </w:r>
      <w:r w:rsidRPr="008014B2">
        <w:rPr>
          <w:sz w:val="22"/>
          <w:szCs w:val="22"/>
        </w:rPr>
        <w:t xml:space="preserve">.   </w:t>
      </w:r>
    </w:p>
    <w:p w14:paraId="29F68AA6" w14:textId="77777777" w:rsidR="00C33EC8" w:rsidRPr="008014B2" w:rsidRDefault="00C33EC8" w:rsidP="000F6158">
      <w:pPr>
        <w:rPr>
          <w:sz w:val="22"/>
          <w:szCs w:val="22"/>
        </w:rPr>
      </w:pPr>
    </w:p>
    <w:p w14:paraId="7231CEE1" w14:textId="23258BF8" w:rsidR="00C33EC8" w:rsidRPr="008014B2" w:rsidRDefault="00263EEA" w:rsidP="000F6158">
      <w:pPr>
        <w:pStyle w:val="Heading2"/>
        <w:rPr>
          <w:rFonts w:ascii="Arial Narrow" w:hAnsi="Arial Narrow"/>
          <w:b/>
          <w:color w:val="1F497D" w:themeColor="text2"/>
          <w:sz w:val="20"/>
          <w:szCs w:val="20"/>
        </w:rPr>
      </w:pPr>
      <w:r w:rsidRPr="008014B2">
        <w:rPr>
          <w:rFonts w:ascii="Arial Narrow" w:hAnsi="Arial Narrow"/>
        </w:rPr>
        <w:t>LICENSING</w:t>
      </w:r>
    </w:p>
    <w:p w14:paraId="3E35B568" w14:textId="77777777" w:rsidR="00263EEA" w:rsidRPr="008014B2" w:rsidRDefault="00263EEA" w:rsidP="000F6158">
      <w:pPr>
        <w:pStyle w:val="Default"/>
        <w:rPr>
          <w:rFonts w:ascii="Arial" w:hAnsi="Arial" w:cs="Arial"/>
          <w:sz w:val="22"/>
          <w:szCs w:val="22"/>
        </w:rPr>
      </w:pPr>
    </w:p>
    <w:p w14:paraId="48928504" w14:textId="76FBFFE5" w:rsidR="00263EEA" w:rsidRPr="008014B2" w:rsidRDefault="00263EEA" w:rsidP="000F6158">
      <w:pPr>
        <w:rPr>
          <w:sz w:val="22"/>
          <w:szCs w:val="22"/>
        </w:rPr>
      </w:pPr>
      <w:r w:rsidRPr="008014B2">
        <w:rPr>
          <w:sz w:val="22"/>
          <w:szCs w:val="22"/>
        </w:rPr>
        <w:t>By licensing the sex industry, a jurisdiction determines the legal conditions under w</w:t>
      </w:r>
      <w:r w:rsidR="0029213B">
        <w:rPr>
          <w:sz w:val="22"/>
          <w:szCs w:val="22"/>
        </w:rPr>
        <w:t xml:space="preserve">hich the industry can operate. </w:t>
      </w:r>
      <w:r w:rsidRPr="008014B2">
        <w:rPr>
          <w:sz w:val="22"/>
          <w:szCs w:val="22"/>
        </w:rPr>
        <w:t>Regulation and compliance is handled by a gov</w:t>
      </w:r>
      <w:r w:rsidR="0029213B">
        <w:rPr>
          <w:sz w:val="22"/>
          <w:szCs w:val="22"/>
        </w:rPr>
        <w:t xml:space="preserve">ernment agency and the </w:t>
      </w:r>
      <w:r w:rsidR="00332C37">
        <w:rPr>
          <w:sz w:val="22"/>
          <w:szCs w:val="22"/>
        </w:rPr>
        <w:t>police.</w:t>
      </w:r>
      <w:r w:rsidR="00332C37" w:rsidRPr="008014B2">
        <w:rPr>
          <w:sz w:val="22"/>
          <w:szCs w:val="22"/>
        </w:rPr>
        <w:t xml:space="preserve"> Police</w:t>
      </w:r>
      <w:r w:rsidRPr="008014B2">
        <w:rPr>
          <w:sz w:val="22"/>
          <w:szCs w:val="22"/>
        </w:rPr>
        <w:t xml:space="preserve"> are general</w:t>
      </w:r>
      <w:r w:rsidR="0029213B">
        <w:rPr>
          <w:sz w:val="22"/>
          <w:szCs w:val="22"/>
        </w:rPr>
        <w:t xml:space="preserve">ly used to enforce compliance. </w:t>
      </w:r>
      <w:r w:rsidRPr="008014B2">
        <w:rPr>
          <w:sz w:val="22"/>
          <w:szCs w:val="22"/>
        </w:rPr>
        <w:t>Both Queensland and Victoria licence the sex industry but still experience</w:t>
      </w:r>
      <w:r w:rsidR="0029213B">
        <w:rPr>
          <w:sz w:val="22"/>
          <w:szCs w:val="22"/>
        </w:rPr>
        <w:t xml:space="preserve"> illegal brothels and workers. </w:t>
      </w:r>
      <w:r w:rsidR="00AE2B40">
        <w:rPr>
          <w:sz w:val="22"/>
          <w:szCs w:val="22"/>
        </w:rPr>
        <w:t xml:space="preserve">The </w:t>
      </w:r>
      <w:r w:rsidRPr="008014B2">
        <w:rPr>
          <w:sz w:val="22"/>
          <w:szCs w:val="22"/>
        </w:rPr>
        <w:t>Northern Territory and Tasmania partially licence the sex industry in their jurisdictions.</w:t>
      </w:r>
    </w:p>
    <w:p w14:paraId="7BDA8000" w14:textId="77777777" w:rsidR="00C33EC8" w:rsidRPr="008014B2" w:rsidRDefault="00C33EC8" w:rsidP="000F6158">
      <w:pPr>
        <w:rPr>
          <w:sz w:val="22"/>
          <w:szCs w:val="22"/>
        </w:rPr>
      </w:pPr>
    </w:p>
    <w:p w14:paraId="6BE1DC60" w14:textId="77777777" w:rsidR="00895CA4" w:rsidRPr="008014B2" w:rsidRDefault="00895CA4" w:rsidP="000F6158">
      <w:pPr>
        <w:rPr>
          <w:sz w:val="22"/>
          <w:szCs w:val="22"/>
        </w:rPr>
      </w:pPr>
    </w:p>
    <w:p w14:paraId="69FD657E" w14:textId="77777777" w:rsidR="00263EEA" w:rsidRPr="008014B2" w:rsidRDefault="00263EEA" w:rsidP="000F6158">
      <w:pPr>
        <w:pStyle w:val="Heading2"/>
        <w:rPr>
          <w:rFonts w:ascii="Arial Narrow" w:hAnsi="Arial Narrow"/>
          <w:b/>
          <w:color w:val="1F497D" w:themeColor="text2"/>
          <w:sz w:val="20"/>
          <w:szCs w:val="20"/>
        </w:rPr>
      </w:pPr>
      <w:r w:rsidRPr="008014B2">
        <w:rPr>
          <w:rFonts w:ascii="Arial Narrow" w:hAnsi="Arial Narrow"/>
        </w:rPr>
        <w:t>CRIMINALISATION</w:t>
      </w:r>
    </w:p>
    <w:p w14:paraId="1C3466EA" w14:textId="77777777" w:rsidR="00C33EC8" w:rsidRPr="008014B2" w:rsidRDefault="00C33EC8" w:rsidP="000F6158">
      <w:pPr>
        <w:rPr>
          <w:color w:val="00CCFF"/>
          <w:sz w:val="22"/>
          <w:szCs w:val="22"/>
        </w:rPr>
      </w:pPr>
    </w:p>
    <w:p w14:paraId="4F386CD3" w14:textId="63A1C062" w:rsidR="00263EEA" w:rsidRPr="008014B2" w:rsidRDefault="00263EEA" w:rsidP="000F6158">
      <w:pPr>
        <w:pStyle w:val="Default"/>
        <w:rPr>
          <w:rFonts w:ascii="Arial" w:hAnsi="Arial" w:cs="Arial"/>
          <w:sz w:val="22"/>
          <w:szCs w:val="22"/>
        </w:rPr>
      </w:pPr>
      <w:r w:rsidRPr="008014B2">
        <w:rPr>
          <w:rFonts w:ascii="Arial" w:hAnsi="Arial" w:cs="Arial"/>
          <w:sz w:val="22"/>
          <w:szCs w:val="22"/>
        </w:rPr>
        <w:t>The criminalisation model prohibits the sex industry by making it a criminal offence to offer or receive, or both, services of a sexual natur</w:t>
      </w:r>
      <w:r w:rsidR="008C7E79">
        <w:rPr>
          <w:rFonts w:ascii="Arial" w:hAnsi="Arial" w:cs="Arial"/>
          <w:sz w:val="22"/>
          <w:szCs w:val="22"/>
        </w:rPr>
        <w:t xml:space="preserve">e. </w:t>
      </w:r>
      <w:r w:rsidRPr="008014B2">
        <w:rPr>
          <w:rFonts w:ascii="Arial" w:hAnsi="Arial" w:cs="Arial"/>
          <w:sz w:val="22"/>
          <w:szCs w:val="22"/>
        </w:rPr>
        <w:t>The offence is committed by the clien</w:t>
      </w:r>
      <w:r w:rsidR="008C7E79">
        <w:rPr>
          <w:rFonts w:ascii="Arial" w:hAnsi="Arial" w:cs="Arial"/>
          <w:sz w:val="22"/>
          <w:szCs w:val="22"/>
        </w:rPr>
        <w:t xml:space="preserve">t, or the sex worker, or both. </w:t>
      </w:r>
      <w:r w:rsidRPr="008014B2">
        <w:rPr>
          <w:rFonts w:ascii="Arial" w:hAnsi="Arial" w:cs="Arial"/>
          <w:sz w:val="22"/>
          <w:szCs w:val="22"/>
        </w:rPr>
        <w:t xml:space="preserve">This model will result in sex work being either wholly or partially criminalised. Sweden is a jurisdiction which provides wholly criminalised approach where brothels are prohibited, and the purchase of sexual services is a crime.  </w:t>
      </w:r>
    </w:p>
    <w:p w14:paraId="42B3AE92" w14:textId="77777777" w:rsidR="00263EEA" w:rsidRPr="008014B2" w:rsidRDefault="00263EEA" w:rsidP="000F6158">
      <w:pPr>
        <w:pStyle w:val="Default"/>
        <w:rPr>
          <w:rFonts w:ascii="Arial" w:hAnsi="Arial" w:cs="Arial"/>
          <w:bCs/>
          <w:color w:val="auto"/>
          <w:sz w:val="22"/>
          <w:szCs w:val="22"/>
        </w:rPr>
      </w:pPr>
    </w:p>
    <w:p w14:paraId="03A73255" w14:textId="642A6AB6" w:rsidR="004B5E16" w:rsidRPr="008014B2" w:rsidRDefault="00263EEA" w:rsidP="000F6158">
      <w:pPr>
        <w:rPr>
          <w:sz w:val="22"/>
          <w:szCs w:val="22"/>
        </w:rPr>
      </w:pPr>
      <w:r w:rsidRPr="008014B2">
        <w:rPr>
          <w:rFonts w:cs="Arial"/>
          <w:bCs/>
          <w:sz w:val="22"/>
          <w:szCs w:val="22"/>
        </w:rPr>
        <w:t>Although some would advocate for this model to be adopted in the Northern Territory, it would be</w:t>
      </w:r>
      <w:r w:rsidR="00817E39" w:rsidRPr="008014B2">
        <w:rPr>
          <w:rFonts w:cs="Arial"/>
          <w:bCs/>
          <w:sz w:val="22"/>
          <w:szCs w:val="22"/>
        </w:rPr>
        <w:t xml:space="preserve"> a</w:t>
      </w:r>
      <w:r w:rsidRPr="008014B2">
        <w:rPr>
          <w:rFonts w:cs="Arial"/>
          <w:bCs/>
          <w:sz w:val="22"/>
          <w:szCs w:val="22"/>
        </w:rPr>
        <w:t xml:space="preserve"> retrograde step and serve no public purpose to re-criminalise sex work. It is not appropriate to criminalise sex work where it is a consensual activity between adults. It is undesirable to stigmatise sex workers by requiring them to be licensed and forever recorded as having worked in the industry. It is also equally undesirable to criminalise the clients of sex workers. </w:t>
      </w:r>
    </w:p>
    <w:p w14:paraId="4042908A" w14:textId="77777777" w:rsidR="00B12F2B" w:rsidRPr="008014B2" w:rsidRDefault="00B12F2B" w:rsidP="00D62060">
      <w:pPr>
        <w:rPr>
          <w:rFonts w:ascii="Arial Narrow" w:hAnsi="Arial Narrow"/>
          <w:b/>
          <w:color w:val="E36C0A"/>
        </w:rPr>
      </w:pPr>
    </w:p>
    <w:p w14:paraId="3FA15E0D" w14:textId="77777777" w:rsidR="007B55C3" w:rsidRDefault="007B55C3">
      <w:pPr>
        <w:rPr>
          <w:rFonts w:asciiTheme="majorHAnsi" w:eastAsiaTheme="majorEastAsia" w:hAnsiTheme="majorHAnsi" w:cstheme="majorBidi"/>
          <w:color w:val="E36C0A" w:themeColor="accent6" w:themeShade="BF"/>
          <w:sz w:val="32"/>
          <w:szCs w:val="32"/>
        </w:rPr>
      </w:pPr>
      <w:r>
        <w:rPr>
          <w:color w:val="E36C0A" w:themeColor="accent6" w:themeShade="BF"/>
        </w:rPr>
        <w:br w:type="page"/>
      </w:r>
    </w:p>
    <w:p w14:paraId="54AFD7AC" w14:textId="1490AB3C" w:rsidR="00FD7BED" w:rsidRPr="008014B2" w:rsidRDefault="00413F45" w:rsidP="000F6158">
      <w:pPr>
        <w:pStyle w:val="Heading1"/>
        <w:rPr>
          <w:color w:val="E36C0A" w:themeColor="accent6" w:themeShade="BF"/>
        </w:rPr>
      </w:pPr>
      <w:r w:rsidRPr="008014B2">
        <w:rPr>
          <w:color w:val="E36C0A" w:themeColor="accent6" w:themeShade="BF"/>
        </w:rPr>
        <w:lastRenderedPageBreak/>
        <w:t>HOW IS THE SEX INDUSTRY REGULATED</w:t>
      </w:r>
      <w:r w:rsidR="0029213B">
        <w:rPr>
          <w:color w:val="E36C0A" w:themeColor="accent6" w:themeShade="BF"/>
        </w:rPr>
        <w:t xml:space="preserve"> </w:t>
      </w:r>
      <w:r w:rsidR="004B5E16" w:rsidRPr="008014B2">
        <w:rPr>
          <w:color w:val="E36C0A" w:themeColor="accent6" w:themeShade="BF"/>
        </w:rPr>
        <w:t xml:space="preserve">- </w:t>
      </w:r>
      <w:r w:rsidR="00C33EC8" w:rsidRPr="008014B2">
        <w:rPr>
          <w:color w:val="E36C0A" w:themeColor="accent6" w:themeShade="BF"/>
        </w:rPr>
        <w:t xml:space="preserve">THE </w:t>
      </w:r>
      <w:r w:rsidR="003D2429" w:rsidRPr="008014B2">
        <w:rPr>
          <w:color w:val="E36C0A" w:themeColor="accent6" w:themeShade="BF"/>
        </w:rPr>
        <w:t xml:space="preserve">PROSTITUTION REGULATION ACT </w:t>
      </w:r>
    </w:p>
    <w:p w14:paraId="78F1BDA5" w14:textId="77777777" w:rsidR="00FD7BED" w:rsidRPr="008014B2" w:rsidRDefault="00FD7BED" w:rsidP="000F6158">
      <w:pPr>
        <w:rPr>
          <w:rFonts w:cs="Arial"/>
          <w:sz w:val="22"/>
          <w:szCs w:val="22"/>
        </w:rPr>
      </w:pPr>
    </w:p>
    <w:p w14:paraId="6D054CD0" w14:textId="3E28F224" w:rsidR="00D07B44" w:rsidRPr="008014B2" w:rsidRDefault="00115AA1" w:rsidP="000F6158">
      <w:pPr>
        <w:pStyle w:val="Heading2"/>
        <w:rPr>
          <w:rFonts w:ascii="Arial Narrow" w:hAnsi="Arial Narrow"/>
        </w:rPr>
      </w:pPr>
      <w:r w:rsidRPr="008014B2">
        <w:rPr>
          <w:rFonts w:ascii="Arial Narrow" w:hAnsi="Arial Narrow"/>
        </w:rPr>
        <w:t xml:space="preserve">WHAT IS </w:t>
      </w:r>
      <w:r w:rsidR="00AC4C8A" w:rsidRPr="008014B2">
        <w:rPr>
          <w:rFonts w:ascii="Arial Narrow" w:hAnsi="Arial Narrow"/>
        </w:rPr>
        <w:t>‘</w:t>
      </w:r>
      <w:r w:rsidRPr="008014B2">
        <w:rPr>
          <w:rFonts w:ascii="Arial Narrow" w:hAnsi="Arial Narrow"/>
        </w:rPr>
        <w:t>PROSTITUTION</w:t>
      </w:r>
      <w:r w:rsidR="00AC4C8A" w:rsidRPr="008014B2">
        <w:rPr>
          <w:rFonts w:ascii="Arial Narrow" w:hAnsi="Arial Narrow"/>
        </w:rPr>
        <w:t>’</w:t>
      </w:r>
      <w:r w:rsidRPr="008014B2">
        <w:rPr>
          <w:rFonts w:ascii="Arial Narrow" w:hAnsi="Arial Narrow"/>
        </w:rPr>
        <w:t xml:space="preserve"> AND WHEN IS IT LEGAL?</w:t>
      </w:r>
    </w:p>
    <w:p w14:paraId="7F60BAB9" w14:textId="77777777" w:rsidR="00D07B44" w:rsidRPr="008014B2" w:rsidRDefault="00D07B44" w:rsidP="000F6158">
      <w:pPr>
        <w:rPr>
          <w:rFonts w:cs="Arial"/>
          <w:sz w:val="22"/>
          <w:szCs w:val="22"/>
        </w:rPr>
      </w:pPr>
    </w:p>
    <w:p w14:paraId="3CE85274" w14:textId="71A9C966" w:rsidR="003D2429" w:rsidRPr="008014B2" w:rsidRDefault="003D2429" w:rsidP="000F6158">
      <w:pPr>
        <w:rPr>
          <w:rFonts w:cs="Arial"/>
          <w:sz w:val="22"/>
          <w:szCs w:val="22"/>
        </w:rPr>
      </w:pPr>
      <w:r w:rsidRPr="008014B2">
        <w:rPr>
          <w:rFonts w:cs="Arial"/>
          <w:sz w:val="22"/>
          <w:szCs w:val="22"/>
        </w:rPr>
        <w:t xml:space="preserve">Prostitution is defined under the </w:t>
      </w:r>
      <w:r w:rsidR="0029213B" w:rsidRPr="0029213B">
        <w:rPr>
          <w:rFonts w:cs="Arial"/>
          <w:i/>
          <w:sz w:val="22"/>
          <w:szCs w:val="22"/>
        </w:rPr>
        <w:t xml:space="preserve">Prostitution Regulation </w:t>
      </w:r>
      <w:r w:rsidRPr="0029213B">
        <w:rPr>
          <w:rFonts w:cs="Arial"/>
          <w:i/>
          <w:sz w:val="22"/>
          <w:szCs w:val="22"/>
        </w:rPr>
        <w:t>Act</w:t>
      </w:r>
      <w:r w:rsidRPr="008014B2">
        <w:rPr>
          <w:rFonts w:cs="Arial"/>
          <w:sz w:val="22"/>
          <w:szCs w:val="22"/>
        </w:rPr>
        <w:t xml:space="preserve"> as the provision of sexual service</w:t>
      </w:r>
      <w:r w:rsidR="00AC4C8A" w:rsidRPr="008014B2">
        <w:rPr>
          <w:rFonts w:cs="Arial"/>
          <w:sz w:val="22"/>
          <w:szCs w:val="22"/>
        </w:rPr>
        <w:t>s</w:t>
      </w:r>
      <w:r w:rsidRPr="008014B2">
        <w:rPr>
          <w:rFonts w:cs="Arial"/>
          <w:sz w:val="22"/>
          <w:szCs w:val="22"/>
        </w:rPr>
        <w:t xml:space="preserve"> by one person to another in</w:t>
      </w:r>
      <w:r w:rsidR="008C7E79">
        <w:rPr>
          <w:rFonts w:cs="Arial"/>
          <w:sz w:val="22"/>
          <w:szCs w:val="22"/>
        </w:rPr>
        <w:t xml:space="preserve"> return for payment or reward. </w:t>
      </w:r>
      <w:r w:rsidRPr="008014B2">
        <w:rPr>
          <w:rFonts w:cs="Arial"/>
          <w:sz w:val="22"/>
          <w:szCs w:val="22"/>
        </w:rPr>
        <w:t xml:space="preserve">Prostitution is lawful in two </w:t>
      </w:r>
      <w:r w:rsidR="00D07B44" w:rsidRPr="008014B2">
        <w:rPr>
          <w:rFonts w:cs="Arial"/>
          <w:sz w:val="22"/>
          <w:szCs w:val="22"/>
        </w:rPr>
        <w:t>circumstances</w:t>
      </w:r>
      <w:r w:rsidRPr="008014B2">
        <w:rPr>
          <w:rFonts w:cs="Arial"/>
          <w:sz w:val="22"/>
          <w:szCs w:val="22"/>
        </w:rPr>
        <w:t xml:space="preserve"> in the Northern Territory:</w:t>
      </w:r>
    </w:p>
    <w:p w14:paraId="37B000BC" w14:textId="77777777" w:rsidR="003D2429" w:rsidRPr="008014B2" w:rsidRDefault="003D2429" w:rsidP="000F6158">
      <w:pPr>
        <w:rPr>
          <w:rFonts w:cs="Arial"/>
          <w:sz w:val="22"/>
          <w:szCs w:val="22"/>
        </w:rPr>
      </w:pPr>
    </w:p>
    <w:p w14:paraId="761908E8" w14:textId="0EAD2255" w:rsidR="003D2429" w:rsidRDefault="003D2429" w:rsidP="008C7E79">
      <w:pPr>
        <w:pStyle w:val="ListParagraph"/>
        <w:numPr>
          <w:ilvl w:val="0"/>
          <w:numId w:val="36"/>
        </w:numPr>
        <w:rPr>
          <w:rFonts w:cs="Arial"/>
          <w:sz w:val="22"/>
          <w:szCs w:val="22"/>
        </w:rPr>
      </w:pPr>
      <w:r w:rsidRPr="008014B2">
        <w:rPr>
          <w:rFonts w:cs="Arial"/>
          <w:sz w:val="22"/>
          <w:szCs w:val="22"/>
        </w:rPr>
        <w:t xml:space="preserve">The </w:t>
      </w:r>
      <w:r w:rsidR="00E273B0" w:rsidRPr="008014B2">
        <w:rPr>
          <w:rFonts w:cs="Arial"/>
          <w:sz w:val="22"/>
          <w:szCs w:val="22"/>
        </w:rPr>
        <w:t>operator of an</w:t>
      </w:r>
      <w:r w:rsidRPr="008014B2">
        <w:rPr>
          <w:rFonts w:cs="Arial"/>
          <w:sz w:val="22"/>
          <w:szCs w:val="22"/>
        </w:rPr>
        <w:t xml:space="preserve"> escort agency business,</w:t>
      </w:r>
      <w:r w:rsidR="00E273B0" w:rsidRPr="008014B2">
        <w:rPr>
          <w:rFonts w:cs="Arial"/>
          <w:sz w:val="22"/>
          <w:szCs w:val="22"/>
        </w:rPr>
        <w:t xml:space="preserve"> where</w:t>
      </w:r>
      <w:r w:rsidRPr="008014B2">
        <w:rPr>
          <w:rFonts w:cs="Arial"/>
          <w:sz w:val="22"/>
          <w:szCs w:val="22"/>
        </w:rPr>
        <w:t xml:space="preserve"> the person provid</w:t>
      </w:r>
      <w:r w:rsidR="00E273B0" w:rsidRPr="008014B2">
        <w:rPr>
          <w:rFonts w:cs="Arial"/>
          <w:sz w:val="22"/>
          <w:szCs w:val="22"/>
        </w:rPr>
        <w:t>ing</w:t>
      </w:r>
      <w:r w:rsidRPr="008014B2">
        <w:rPr>
          <w:rFonts w:cs="Arial"/>
          <w:sz w:val="22"/>
          <w:szCs w:val="22"/>
        </w:rPr>
        <w:t xml:space="preserve"> the sexual service has been issued with a certificate by the Commissioner of Police, and the sexual service</w:t>
      </w:r>
      <w:r w:rsidR="00E54DCE" w:rsidRPr="008014B2">
        <w:rPr>
          <w:rFonts w:cs="Arial"/>
          <w:sz w:val="22"/>
          <w:szCs w:val="22"/>
        </w:rPr>
        <w:t xml:space="preserve"> is</w:t>
      </w:r>
      <w:r w:rsidRPr="008014B2">
        <w:rPr>
          <w:rFonts w:cs="Arial"/>
          <w:sz w:val="22"/>
          <w:szCs w:val="22"/>
        </w:rPr>
        <w:t xml:space="preserve"> not provided at </w:t>
      </w:r>
      <w:r w:rsidR="00CC3B8D" w:rsidRPr="008014B2">
        <w:rPr>
          <w:rFonts w:cs="Arial"/>
          <w:sz w:val="22"/>
          <w:szCs w:val="22"/>
        </w:rPr>
        <w:t>the location at which the arrangement was made</w:t>
      </w:r>
      <w:r w:rsidR="0029213B">
        <w:rPr>
          <w:rFonts w:cs="Arial"/>
          <w:sz w:val="22"/>
          <w:szCs w:val="22"/>
        </w:rPr>
        <w:t>.</w:t>
      </w:r>
      <w:r w:rsidRPr="008014B2">
        <w:rPr>
          <w:rFonts w:cs="Arial"/>
          <w:sz w:val="22"/>
          <w:szCs w:val="22"/>
        </w:rPr>
        <w:t xml:space="preserve"> </w:t>
      </w:r>
    </w:p>
    <w:p w14:paraId="07955763" w14:textId="77777777" w:rsidR="008C7E79" w:rsidRPr="008014B2" w:rsidRDefault="008C7E79" w:rsidP="008C7E79">
      <w:pPr>
        <w:pStyle w:val="ListParagraph"/>
        <w:rPr>
          <w:rFonts w:cs="Arial"/>
          <w:sz w:val="22"/>
          <w:szCs w:val="22"/>
        </w:rPr>
      </w:pPr>
    </w:p>
    <w:p w14:paraId="3977999A" w14:textId="03BEEEF8" w:rsidR="00206272" w:rsidRPr="008014B2" w:rsidRDefault="00D07B44" w:rsidP="008C7E79">
      <w:pPr>
        <w:pStyle w:val="ListParagraph"/>
        <w:numPr>
          <w:ilvl w:val="0"/>
          <w:numId w:val="36"/>
        </w:numPr>
        <w:rPr>
          <w:rFonts w:cs="Arial"/>
          <w:sz w:val="22"/>
          <w:szCs w:val="22"/>
        </w:rPr>
      </w:pPr>
      <w:r w:rsidRPr="008014B2">
        <w:rPr>
          <w:rFonts w:cs="Arial"/>
          <w:sz w:val="22"/>
          <w:szCs w:val="22"/>
        </w:rPr>
        <w:t>The sexual services are provided by an individual</w:t>
      </w:r>
      <w:r w:rsidR="007978C7">
        <w:rPr>
          <w:rFonts w:cs="Arial"/>
          <w:sz w:val="22"/>
          <w:szCs w:val="22"/>
        </w:rPr>
        <w:t xml:space="preserve">, </w:t>
      </w:r>
      <w:r w:rsidRPr="008014B2">
        <w:rPr>
          <w:rFonts w:cs="Arial"/>
          <w:sz w:val="22"/>
          <w:szCs w:val="22"/>
        </w:rPr>
        <w:t>referred to as a ‘solo worker</w:t>
      </w:r>
      <w:r w:rsidR="007978C7">
        <w:rPr>
          <w:rFonts w:cs="Arial"/>
          <w:sz w:val="22"/>
          <w:szCs w:val="22"/>
        </w:rPr>
        <w:t xml:space="preserve">, </w:t>
      </w:r>
      <w:r w:rsidRPr="008014B2">
        <w:rPr>
          <w:rFonts w:cs="Arial"/>
          <w:sz w:val="22"/>
          <w:szCs w:val="22"/>
        </w:rPr>
        <w:t xml:space="preserve">working alone, however these services cannot be provided at </w:t>
      </w:r>
      <w:r w:rsidR="00CC3B8D" w:rsidRPr="008014B2">
        <w:rPr>
          <w:rFonts w:cs="Arial"/>
          <w:sz w:val="22"/>
          <w:szCs w:val="22"/>
        </w:rPr>
        <w:t>the location at which the arrangement was made</w:t>
      </w:r>
      <w:r w:rsidRPr="008014B2">
        <w:rPr>
          <w:rFonts w:cs="Arial"/>
          <w:sz w:val="22"/>
          <w:szCs w:val="22"/>
        </w:rPr>
        <w:t xml:space="preserve">.  </w:t>
      </w:r>
    </w:p>
    <w:p w14:paraId="3C4C8362" w14:textId="77777777" w:rsidR="0067349F" w:rsidRPr="008014B2" w:rsidRDefault="0067349F" w:rsidP="000F6158">
      <w:pPr>
        <w:rPr>
          <w:rFonts w:cs="Arial"/>
          <w:sz w:val="22"/>
          <w:szCs w:val="22"/>
        </w:rPr>
      </w:pPr>
    </w:p>
    <w:p w14:paraId="5E5929A8" w14:textId="67AACEDD" w:rsidR="0067349F" w:rsidRPr="008014B2" w:rsidRDefault="0067349F" w:rsidP="000F6158">
      <w:pPr>
        <w:rPr>
          <w:rFonts w:cs="Arial"/>
          <w:sz w:val="22"/>
          <w:szCs w:val="22"/>
        </w:rPr>
      </w:pPr>
      <w:r w:rsidRPr="008014B2">
        <w:rPr>
          <w:rFonts w:cs="Arial"/>
          <w:sz w:val="22"/>
          <w:szCs w:val="22"/>
        </w:rPr>
        <w:t>Given the Act creates criminal offences in certain circumstances, the Northern Territory model of regulation is a partial licensing and partial criminal</w:t>
      </w:r>
      <w:r w:rsidR="00AE2B40">
        <w:rPr>
          <w:rFonts w:cs="Arial"/>
          <w:sz w:val="22"/>
          <w:szCs w:val="22"/>
        </w:rPr>
        <w:t>isation</w:t>
      </w:r>
      <w:r w:rsidRPr="008014B2">
        <w:rPr>
          <w:rFonts w:cs="Arial"/>
          <w:sz w:val="22"/>
          <w:szCs w:val="22"/>
        </w:rPr>
        <w:t xml:space="preserve">. </w:t>
      </w:r>
    </w:p>
    <w:p w14:paraId="1D9FF0D1" w14:textId="77777777" w:rsidR="001541F0" w:rsidRPr="008014B2" w:rsidRDefault="001541F0" w:rsidP="000F6158">
      <w:pPr>
        <w:pStyle w:val="ListParagraph"/>
        <w:rPr>
          <w:rFonts w:cs="Arial"/>
          <w:sz w:val="22"/>
          <w:szCs w:val="22"/>
        </w:rPr>
      </w:pPr>
    </w:p>
    <w:p w14:paraId="1BE65327" w14:textId="77777777" w:rsidR="00206272" w:rsidRPr="008014B2" w:rsidRDefault="00115AA1" w:rsidP="000F6158">
      <w:pPr>
        <w:pStyle w:val="Heading2"/>
        <w:rPr>
          <w:rFonts w:ascii="Arial Narrow" w:hAnsi="Arial Narrow"/>
        </w:rPr>
      </w:pPr>
      <w:r w:rsidRPr="008014B2">
        <w:rPr>
          <w:rFonts w:ascii="Arial Narrow" w:hAnsi="Arial Narrow"/>
        </w:rPr>
        <w:t>WHAT IS AN ESCORT AGENCY AND HOW DOES IT OPERATE?</w:t>
      </w:r>
    </w:p>
    <w:p w14:paraId="6E10AEBF" w14:textId="77777777" w:rsidR="00206272" w:rsidRPr="008014B2" w:rsidRDefault="00206272" w:rsidP="000F6158">
      <w:pPr>
        <w:rPr>
          <w:rFonts w:cs="Arial"/>
          <w:sz w:val="22"/>
          <w:szCs w:val="22"/>
        </w:rPr>
      </w:pPr>
    </w:p>
    <w:p w14:paraId="110CBC57" w14:textId="1BAFBC67" w:rsidR="00FF73DE" w:rsidRPr="008014B2" w:rsidRDefault="003D2429" w:rsidP="000F6158">
      <w:pPr>
        <w:rPr>
          <w:rFonts w:cs="Arial"/>
          <w:sz w:val="22"/>
          <w:szCs w:val="22"/>
        </w:rPr>
      </w:pPr>
      <w:r w:rsidRPr="008014B2">
        <w:rPr>
          <w:rFonts w:cs="Arial"/>
          <w:sz w:val="22"/>
          <w:szCs w:val="22"/>
        </w:rPr>
        <w:t>An escort agency is only legal when operated by a licensed operat</w:t>
      </w:r>
      <w:r w:rsidR="00E273B0" w:rsidRPr="008014B2">
        <w:rPr>
          <w:rFonts w:cs="Arial"/>
          <w:sz w:val="22"/>
          <w:szCs w:val="22"/>
        </w:rPr>
        <w:t>or</w:t>
      </w:r>
      <w:r w:rsidRPr="008014B2">
        <w:rPr>
          <w:rFonts w:cs="Arial"/>
          <w:sz w:val="22"/>
          <w:szCs w:val="22"/>
        </w:rPr>
        <w:t>, and a licensed manager if the operator does not manage the business.</w:t>
      </w:r>
      <w:r w:rsidR="00DF7DE3" w:rsidRPr="008014B2">
        <w:rPr>
          <w:rFonts w:cs="Arial"/>
          <w:sz w:val="22"/>
          <w:szCs w:val="22"/>
        </w:rPr>
        <w:t xml:space="preserve"> </w:t>
      </w:r>
      <w:r w:rsidR="00C47B8F" w:rsidRPr="008014B2">
        <w:rPr>
          <w:rFonts w:cs="Arial"/>
          <w:sz w:val="22"/>
          <w:szCs w:val="22"/>
        </w:rPr>
        <w:t>The Director-General of Licensing determine</w:t>
      </w:r>
      <w:r w:rsidR="00E273B0" w:rsidRPr="008014B2">
        <w:rPr>
          <w:rFonts w:cs="Arial"/>
          <w:sz w:val="22"/>
          <w:szCs w:val="22"/>
        </w:rPr>
        <w:t>s applications for a licence to</w:t>
      </w:r>
      <w:r w:rsidR="00C47B8F" w:rsidRPr="008014B2">
        <w:rPr>
          <w:rFonts w:cs="Arial"/>
          <w:sz w:val="22"/>
          <w:szCs w:val="22"/>
        </w:rPr>
        <w:t xml:space="preserve"> operate or manage an escort</w:t>
      </w:r>
      <w:r w:rsidR="00FF73DE" w:rsidRPr="008014B2">
        <w:rPr>
          <w:rFonts w:cs="Arial"/>
          <w:sz w:val="22"/>
          <w:szCs w:val="22"/>
        </w:rPr>
        <w:t xml:space="preserve"> agency business, and is responsible for the</w:t>
      </w:r>
      <w:r w:rsidR="0029213B">
        <w:rPr>
          <w:rFonts w:cs="Arial"/>
          <w:sz w:val="22"/>
          <w:szCs w:val="22"/>
        </w:rPr>
        <w:t xml:space="preserve"> regulation of these licences. </w:t>
      </w:r>
      <w:r w:rsidR="00FF73DE" w:rsidRPr="008014B2">
        <w:rPr>
          <w:rFonts w:cs="Arial"/>
          <w:sz w:val="22"/>
          <w:szCs w:val="22"/>
        </w:rPr>
        <w:t xml:space="preserve">The broader monitoring and enforcement responsibility of the Act is the responsibility </w:t>
      </w:r>
      <w:r w:rsidR="0029213B">
        <w:rPr>
          <w:rFonts w:cs="Arial"/>
          <w:sz w:val="22"/>
          <w:szCs w:val="22"/>
        </w:rPr>
        <w:t xml:space="preserve">of the Commissioner of Police. </w:t>
      </w:r>
      <w:r w:rsidR="00FF73DE" w:rsidRPr="008014B2">
        <w:rPr>
          <w:rFonts w:cs="Arial"/>
          <w:sz w:val="22"/>
          <w:szCs w:val="22"/>
        </w:rPr>
        <w:t>The Act empowers authorised police officers to enter and inspect an escort agency business to ensure the provisions of the Act are being com</w:t>
      </w:r>
      <w:r w:rsidR="0067349F" w:rsidRPr="008014B2">
        <w:rPr>
          <w:rFonts w:cs="Arial"/>
          <w:sz w:val="22"/>
          <w:szCs w:val="22"/>
        </w:rPr>
        <w:t>plied with, and to investigate</w:t>
      </w:r>
      <w:r w:rsidR="00FF73DE" w:rsidRPr="008014B2">
        <w:rPr>
          <w:rFonts w:cs="Arial"/>
          <w:sz w:val="22"/>
          <w:szCs w:val="22"/>
        </w:rPr>
        <w:t xml:space="preserve"> complaint</w:t>
      </w:r>
      <w:r w:rsidR="0067349F" w:rsidRPr="008014B2">
        <w:rPr>
          <w:rFonts w:cs="Arial"/>
          <w:sz w:val="22"/>
          <w:szCs w:val="22"/>
        </w:rPr>
        <w:t>s</w:t>
      </w:r>
      <w:r w:rsidR="00FF73DE" w:rsidRPr="008014B2">
        <w:rPr>
          <w:rFonts w:cs="Arial"/>
          <w:sz w:val="22"/>
          <w:szCs w:val="22"/>
        </w:rPr>
        <w:t xml:space="preserve"> made to the Commissioner of Police. </w:t>
      </w:r>
    </w:p>
    <w:p w14:paraId="30A21F43" w14:textId="77777777" w:rsidR="00FF73DE" w:rsidRPr="008014B2" w:rsidRDefault="00FF73DE" w:rsidP="000F6158">
      <w:pPr>
        <w:rPr>
          <w:rFonts w:cs="Arial"/>
          <w:sz w:val="22"/>
          <w:szCs w:val="22"/>
        </w:rPr>
      </w:pPr>
    </w:p>
    <w:p w14:paraId="56961605" w14:textId="36A9FB1C" w:rsidR="00687A46" w:rsidRPr="008014B2" w:rsidRDefault="00DF7DE3" w:rsidP="000F6158">
      <w:pPr>
        <w:rPr>
          <w:rFonts w:cs="Arial"/>
          <w:sz w:val="22"/>
          <w:szCs w:val="22"/>
        </w:rPr>
      </w:pPr>
      <w:r w:rsidRPr="008014B2">
        <w:rPr>
          <w:rFonts w:cs="Arial"/>
          <w:sz w:val="22"/>
          <w:szCs w:val="22"/>
        </w:rPr>
        <w:t>The role of the escort agency is to arrange, on behalf of sex worker</w:t>
      </w:r>
      <w:r w:rsidR="007E72C3">
        <w:rPr>
          <w:rFonts w:cs="Arial"/>
          <w:sz w:val="22"/>
          <w:szCs w:val="22"/>
        </w:rPr>
        <w:t>s</w:t>
      </w:r>
      <w:r w:rsidRPr="008014B2">
        <w:rPr>
          <w:rFonts w:cs="Arial"/>
          <w:sz w:val="22"/>
          <w:szCs w:val="22"/>
        </w:rPr>
        <w:t xml:space="preserve">, the provision of sexual service by the sex worker to the client. </w:t>
      </w:r>
      <w:r w:rsidR="00E273B0" w:rsidRPr="008014B2">
        <w:rPr>
          <w:rFonts w:cs="Arial"/>
          <w:sz w:val="22"/>
          <w:szCs w:val="22"/>
        </w:rPr>
        <w:t xml:space="preserve">The sexual service must be provided at a </w:t>
      </w:r>
      <w:r w:rsidR="0029213B">
        <w:rPr>
          <w:rFonts w:cs="Arial"/>
          <w:sz w:val="22"/>
          <w:szCs w:val="22"/>
        </w:rPr>
        <w:t xml:space="preserve">location away from the agency. </w:t>
      </w:r>
      <w:r w:rsidR="00687A46" w:rsidRPr="008014B2">
        <w:rPr>
          <w:rFonts w:cs="Arial"/>
          <w:sz w:val="22"/>
          <w:szCs w:val="22"/>
        </w:rPr>
        <w:t xml:space="preserve">An escort agency can only engage a sex worker to provide sexual services </w:t>
      </w:r>
      <w:r w:rsidR="0067349F" w:rsidRPr="008014B2">
        <w:rPr>
          <w:rFonts w:cs="Arial"/>
          <w:sz w:val="22"/>
          <w:szCs w:val="22"/>
        </w:rPr>
        <w:t>where</w:t>
      </w:r>
      <w:r w:rsidR="00687A46" w:rsidRPr="008014B2">
        <w:rPr>
          <w:rFonts w:cs="Arial"/>
          <w:sz w:val="22"/>
          <w:szCs w:val="22"/>
        </w:rPr>
        <w:t xml:space="preserve"> the Commission of Police has issued an appropriate certificate on the basis that the person has not been guilty of a disqualifying offence. </w:t>
      </w:r>
      <w:r w:rsidRPr="008014B2">
        <w:rPr>
          <w:rFonts w:cs="Arial"/>
          <w:sz w:val="22"/>
          <w:szCs w:val="22"/>
        </w:rPr>
        <w:t>The Act makes provision for conditions imposed on such licences, and</w:t>
      </w:r>
      <w:r w:rsidR="00687A46" w:rsidRPr="008014B2">
        <w:rPr>
          <w:rFonts w:cs="Arial"/>
          <w:sz w:val="22"/>
          <w:szCs w:val="22"/>
        </w:rPr>
        <w:t xml:space="preserve"> provides that such a licence must be renewed annually and is not transferable. </w:t>
      </w:r>
    </w:p>
    <w:p w14:paraId="56D79EFF" w14:textId="77777777" w:rsidR="00687A46" w:rsidRPr="008014B2" w:rsidRDefault="00687A46" w:rsidP="000F6158">
      <w:pPr>
        <w:rPr>
          <w:rFonts w:cs="Arial"/>
          <w:sz w:val="22"/>
          <w:szCs w:val="22"/>
        </w:rPr>
      </w:pPr>
    </w:p>
    <w:p w14:paraId="28FB8D08" w14:textId="77777777" w:rsidR="001541F0" w:rsidRPr="008014B2" w:rsidRDefault="00115AA1" w:rsidP="000F6158">
      <w:pPr>
        <w:pStyle w:val="Heading2"/>
        <w:rPr>
          <w:rFonts w:ascii="Arial Narrow" w:hAnsi="Arial Narrow"/>
        </w:rPr>
      </w:pPr>
      <w:r w:rsidRPr="008014B2">
        <w:rPr>
          <w:rFonts w:ascii="Arial Narrow" w:hAnsi="Arial Narrow"/>
        </w:rPr>
        <w:t xml:space="preserve">SOLO WORKERS </w:t>
      </w:r>
    </w:p>
    <w:p w14:paraId="555E3110" w14:textId="77777777" w:rsidR="00413F45" w:rsidRPr="008014B2" w:rsidRDefault="00413F45" w:rsidP="000F6158">
      <w:pPr>
        <w:rPr>
          <w:rFonts w:cs="Arial"/>
          <w:sz w:val="22"/>
          <w:szCs w:val="22"/>
        </w:rPr>
      </w:pPr>
    </w:p>
    <w:p w14:paraId="198D25C1" w14:textId="6C549E0A" w:rsidR="001541F0" w:rsidRPr="008014B2" w:rsidRDefault="00E273B0" w:rsidP="000F6158">
      <w:pPr>
        <w:rPr>
          <w:rFonts w:cs="Arial"/>
          <w:sz w:val="22"/>
          <w:szCs w:val="22"/>
        </w:rPr>
      </w:pPr>
      <w:r w:rsidRPr="008014B2">
        <w:rPr>
          <w:sz w:val="22"/>
          <w:szCs w:val="22"/>
        </w:rPr>
        <w:t>A solo</w:t>
      </w:r>
      <w:r w:rsidR="00413F45" w:rsidRPr="008014B2">
        <w:rPr>
          <w:sz w:val="22"/>
          <w:szCs w:val="22"/>
        </w:rPr>
        <w:t xml:space="preserve"> worker, arranges the provision of </w:t>
      </w:r>
      <w:r w:rsidR="000327A1" w:rsidRPr="008014B2">
        <w:rPr>
          <w:sz w:val="22"/>
          <w:szCs w:val="22"/>
        </w:rPr>
        <w:t xml:space="preserve">sexual </w:t>
      </w:r>
      <w:r w:rsidR="00413F45" w:rsidRPr="008014B2">
        <w:rPr>
          <w:sz w:val="22"/>
          <w:szCs w:val="22"/>
        </w:rPr>
        <w:t>services for themselves only</w:t>
      </w:r>
      <w:r w:rsidRPr="008014B2">
        <w:rPr>
          <w:sz w:val="22"/>
          <w:szCs w:val="22"/>
        </w:rPr>
        <w:t xml:space="preserve">, and must also provide the </w:t>
      </w:r>
      <w:r w:rsidRPr="008014B2">
        <w:rPr>
          <w:rFonts w:cs="Arial"/>
          <w:sz w:val="22"/>
          <w:szCs w:val="22"/>
        </w:rPr>
        <w:t xml:space="preserve">service at a location away from </w:t>
      </w:r>
      <w:r w:rsidR="000327A1" w:rsidRPr="008014B2">
        <w:rPr>
          <w:rFonts w:cs="Arial"/>
          <w:sz w:val="22"/>
          <w:szCs w:val="22"/>
        </w:rPr>
        <w:t>where the arrangement was made.</w:t>
      </w:r>
      <w:r w:rsidRPr="008014B2">
        <w:rPr>
          <w:sz w:val="22"/>
          <w:szCs w:val="22"/>
        </w:rPr>
        <w:t xml:space="preserve"> </w:t>
      </w:r>
      <w:r w:rsidR="00413F45" w:rsidRPr="008014B2">
        <w:rPr>
          <w:sz w:val="22"/>
          <w:szCs w:val="22"/>
        </w:rPr>
        <w:t xml:space="preserve">A solo worker does not need to obtain an operator’s licence nor do they need to </w:t>
      </w:r>
      <w:r w:rsidR="001541F0" w:rsidRPr="008014B2">
        <w:rPr>
          <w:rFonts w:cs="Arial"/>
          <w:sz w:val="22"/>
          <w:szCs w:val="22"/>
        </w:rPr>
        <w:t>obtain a certificate from the Commissioner of Pol</w:t>
      </w:r>
      <w:r w:rsidR="002F6715">
        <w:rPr>
          <w:rFonts w:cs="Arial"/>
          <w:sz w:val="22"/>
          <w:szCs w:val="22"/>
        </w:rPr>
        <w:t xml:space="preserve">ice. </w:t>
      </w:r>
      <w:r w:rsidR="00413F45" w:rsidRPr="008014B2">
        <w:rPr>
          <w:rFonts w:cs="Arial"/>
          <w:sz w:val="22"/>
          <w:szCs w:val="22"/>
        </w:rPr>
        <w:t xml:space="preserve">The Act however prohibits solo workers from employing support staff such as a manager, driver, security person or a receptionist nor does it allow two or more solo workers to work together.  </w:t>
      </w:r>
      <w:r w:rsidR="001541F0" w:rsidRPr="008014B2">
        <w:rPr>
          <w:rFonts w:cs="Arial"/>
          <w:sz w:val="22"/>
          <w:szCs w:val="22"/>
        </w:rPr>
        <w:t xml:space="preserve">Further, solo workers are not able to offer their sexual services from their homes </w:t>
      </w:r>
      <w:r w:rsidR="002F6715">
        <w:rPr>
          <w:rFonts w:cs="Arial"/>
          <w:sz w:val="22"/>
          <w:szCs w:val="22"/>
        </w:rPr>
        <w:t>because</w:t>
      </w:r>
      <w:r w:rsidR="001541F0" w:rsidRPr="008014B2">
        <w:rPr>
          <w:rFonts w:cs="Arial"/>
          <w:sz w:val="22"/>
          <w:szCs w:val="22"/>
        </w:rPr>
        <w:t xml:space="preserve"> this would offend the prohibition of brothels described below. </w:t>
      </w:r>
    </w:p>
    <w:p w14:paraId="56EE2904" w14:textId="77777777" w:rsidR="00413F45" w:rsidRPr="008014B2" w:rsidRDefault="00413F45" w:rsidP="00413F45">
      <w:pPr>
        <w:jc w:val="both"/>
        <w:rPr>
          <w:rFonts w:cs="Arial"/>
          <w:sz w:val="22"/>
          <w:szCs w:val="22"/>
        </w:rPr>
      </w:pPr>
    </w:p>
    <w:p w14:paraId="09A8585F" w14:textId="77777777" w:rsidR="004B5E16" w:rsidRPr="008014B2" w:rsidRDefault="00115AA1" w:rsidP="000F6158">
      <w:pPr>
        <w:pStyle w:val="Heading2"/>
        <w:rPr>
          <w:rFonts w:ascii="Arial Narrow" w:hAnsi="Arial Narrow"/>
        </w:rPr>
      </w:pPr>
      <w:r w:rsidRPr="008014B2">
        <w:rPr>
          <w:rFonts w:ascii="Arial Narrow" w:hAnsi="Arial Narrow"/>
        </w:rPr>
        <w:lastRenderedPageBreak/>
        <w:t xml:space="preserve">BROTHELS </w:t>
      </w:r>
    </w:p>
    <w:p w14:paraId="1A52E6CB" w14:textId="77777777" w:rsidR="00FF73DE" w:rsidRPr="008014B2" w:rsidRDefault="00FF73DE" w:rsidP="000F6158">
      <w:pPr>
        <w:rPr>
          <w:rFonts w:cs="Arial"/>
          <w:sz w:val="22"/>
          <w:szCs w:val="22"/>
        </w:rPr>
      </w:pPr>
    </w:p>
    <w:p w14:paraId="796CA8A6" w14:textId="11E9AAB4" w:rsidR="00E276A2" w:rsidRPr="008014B2" w:rsidRDefault="0044624C" w:rsidP="000F6158">
      <w:pPr>
        <w:rPr>
          <w:rFonts w:cs="Arial"/>
          <w:sz w:val="22"/>
          <w:szCs w:val="22"/>
        </w:rPr>
      </w:pPr>
      <w:r w:rsidRPr="008014B2">
        <w:rPr>
          <w:rFonts w:cs="Arial"/>
          <w:sz w:val="22"/>
          <w:szCs w:val="22"/>
        </w:rPr>
        <w:t>The Act</w:t>
      </w:r>
      <w:r w:rsidR="0029213B">
        <w:rPr>
          <w:rFonts w:cs="Arial"/>
          <w:sz w:val="22"/>
          <w:szCs w:val="22"/>
        </w:rPr>
        <w:t xml:space="preserve"> prohibits brothels. </w:t>
      </w:r>
      <w:r w:rsidR="00DF1393" w:rsidRPr="008014B2">
        <w:rPr>
          <w:rFonts w:cs="Arial"/>
          <w:sz w:val="22"/>
          <w:szCs w:val="22"/>
        </w:rPr>
        <w:t xml:space="preserve">The Act </w:t>
      </w:r>
      <w:r w:rsidR="00E276A2" w:rsidRPr="008014B2">
        <w:rPr>
          <w:rFonts w:cs="Arial"/>
          <w:sz w:val="22"/>
          <w:szCs w:val="22"/>
        </w:rPr>
        <w:t xml:space="preserve">provides a definition of a brothel, which, in general terms, is a </w:t>
      </w:r>
      <w:r w:rsidRPr="008014B2">
        <w:rPr>
          <w:rFonts w:cs="Arial"/>
          <w:sz w:val="22"/>
          <w:szCs w:val="22"/>
        </w:rPr>
        <w:t xml:space="preserve">premises to which people resort </w:t>
      </w:r>
      <w:r w:rsidR="00EB5989" w:rsidRPr="008014B2">
        <w:rPr>
          <w:rFonts w:cs="Arial"/>
          <w:sz w:val="22"/>
          <w:szCs w:val="22"/>
        </w:rPr>
        <w:t xml:space="preserve">for the purpose of </w:t>
      </w:r>
      <w:r w:rsidR="00CE6363">
        <w:rPr>
          <w:rFonts w:cs="Arial"/>
          <w:sz w:val="22"/>
          <w:szCs w:val="22"/>
        </w:rPr>
        <w:t>receiving sexual services</w:t>
      </w:r>
      <w:r w:rsidR="0029213B">
        <w:rPr>
          <w:rFonts w:cs="Arial"/>
          <w:sz w:val="22"/>
          <w:szCs w:val="22"/>
        </w:rPr>
        <w:t xml:space="preserve">. </w:t>
      </w:r>
      <w:r w:rsidR="00E276A2" w:rsidRPr="008014B2">
        <w:rPr>
          <w:rFonts w:cs="Arial"/>
          <w:sz w:val="22"/>
          <w:szCs w:val="22"/>
        </w:rPr>
        <w:t xml:space="preserve">It is a criminal offence to keep, manage or allow a premises to be used as a brothel, for which the penalty is $20,000, and it falls within the remit of the Commissioner of Police to undertake monitoring and enforcement action against such criminal activity.  </w:t>
      </w:r>
    </w:p>
    <w:p w14:paraId="588EDD44" w14:textId="7180EA3B" w:rsidR="00E276A2" w:rsidRPr="008014B2" w:rsidRDefault="00E276A2" w:rsidP="000F6158">
      <w:pPr>
        <w:rPr>
          <w:rFonts w:cs="Arial"/>
          <w:sz w:val="22"/>
          <w:szCs w:val="22"/>
        </w:rPr>
      </w:pPr>
      <w:r w:rsidRPr="008014B2">
        <w:rPr>
          <w:rFonts w:cs="Arial"/>
          <w:sz w:val="22"/>
          <w:szCs w:val="22"/>
        </w:rPr>
        <w:br/>
        <w:t>The Act does, however, provide an exception to this general rule which is contained in the defin</w:t>
      </w:r>
      <w:r w:rsidR="0029213B">
        <w:rPr>
          <w:rFonts w:cs="Arial"/>
          <w:sz w:val="22"/>
          <w:szCs w:val="22"/>
        </w:rPr>
        <w:t xml:space="preserve">ition of brothel in section 3. </w:t>
      </w:r>
      <w:r w:rsidRPr="008014B2">
        <w:rPr>
          <w:rFonts w:cs="Arial"/>
          <w:sz w:val="22"/>
          <w:szCs w:val="22"/>
        </w:rPr>
        <w:t xml:space="preserve">The effect of this exception renders lawful </w:t>
      </w:r>
      <w:r w:rsidR="00A942D8">
        <w:rPr>
          <w:rFonts w:cs="Arial"/>
          <w:sz w:val="22"/>
          <w:szCs w:val="22"/>
        </w:rPr>
        <w:t>sex work</w:t>
      </w:r>
      <w:r w:rsidRPr="008014B2">
        <w:rPr>
          <w:rFonts w:cs="Arial"/>
          <w:sz w:val="22"/>
          <w:szCs w:val="22"/>
        </w:rPr>
        <w:t xml:space="preserve"> which occurs in the room of a hotel, so long as the agreement for the provision of</w:t>
      </w:r>
      <w:r w:rsidR="0029213B">
        <w:rPr>
          <w:rFonts w:cs="Arial"/>
          <w:sz w:val="22"/>
          <w:szCs w:val="22"/>
        </w:rPr>
        <w:t xml:space="preserve"> sex is not made in that room. </w:t>
      </w:r>
      <w:r w:rsidRPr="008014B2">
        <w:rPr>
          <w:rFonts w:cs="Arial"/>
          <w:sz w:val="22"/>
          <w:szCs w:val="22"/>
        </w:rPr>
        <w:t>This</w:t>
      </w:r>
      <w:r w:rsidR="00CC3B8D" w:rsidRPr="008014B2">
        <w:rPr>
          <w:rFonts w:cs="Arial"/>
          <w:sz w:val="22"/>
          <w:szCs w:val="22"/>
        </w:rPr>
        <w:t>,</w:t>
      </w:r>
      <w:r w:rsidRPr="008014B2">
        <w:rPr>
          <w:rFonts w:cs="Arial"/>
          <w:sz w:val="22"/>
          <w:szCs w:val="22"/>
        </w:rPr>
        <w:t xml:space="preserve"> therefore</w:t>
      </w:r>
      <w:r w:rsidR="00CC3B8D" w:rsidRPr="008014B2">
        <w:rPr>
          <w:rFonts w:cs="Arial"/>
          <w:sz w:val="22"/>
          <w:szCs w:val="22"/>
        </w:rPr>
        <w:t>,</w:t>
      </w:r>
      <w:r w:rsidRPr="008014B2">
        <w:rPr>
          <w:rFonts w:cs="Arial"/>
          <w:sz w:val="22"/>
          <w:szCs w:val="22"/>
        </w:rPr>
        <w:t xml:space="preserve"> permits sex workers to have a standing arrangement with hotels for the rent of a room on an as need basis.</w:t>
      </w:r>
    </w:p>
    <w:p w14:paraId="7BCB685E" w14:textId="77777777" w:rsidR="00E276A2" w:rsidRPr="008014B2" w:rsidRDefault="00E276A2" w:rsidP="000F6158">
      <w:pPr>
        <w:rPr>
          <w:rFonts w:cs="Arial"/>
          <w:sz w:val="22"/>
          <w:szCs w:val="22"/>
        </w:rPr>
      </w:pPr>
    </w:p>
    <w:p w14:paraId="456FE937" w14:textId="77777777" w:rsidR="00413F45" w:rsidRPr="008014B2" w:rsidRDefault="00115AA1" w:rsidP="000F6158">
      <w:pPr>
        <w:pStyle w:val="Heading2"/>
        <w:rPr>
          <w:rFonts w:ascii="Arial Narrow" w:hAnsi="Arial Narrow"/>
        </w:rPr>
      </w:pPr>
      <w:r w:rsidRPr="008014B2">
        <w:rPr>
          <w:rFonts w:ascii="Arial Narrow" w:hAnsi="Arial Narrow"/>
        </w:rPr>
        <w:t xml:space="preserve">THE ROLE OF THE DIRECTOR-GENERAL OF LICENSING </w:t>
      </w:r>
    </w:p>
    <w:p w14:paraId="7152C19D" w14:textId="77777777" w:rsidR="00413F45" w:rsidRPr="008014B2" w:rsidRDefault="00413F45" w:rsidP="000F6158">
      <w:pPr>
        <w:rPr>
          <w:rFonts w:cs="Arial"/>
          <w:sz w:val="22"/>
          <w:szCs w:val="22"/>
        </w:rPr>
      </w:pPr>
    </w:p>
    <w:p w14:paraId="0EDA8DB0" w14:textId="0C6068EF" w:rsidR="00DC069C" w:rsidRPr="008014B2" w:rsidRDefault="00974B1D" w:rsidP="000F6158">
      <w:pPr>
        <w:rPr>
          <w:rFonts w:cs="Arial"/>
          <w:sz w:val="22"/>
          <w:szCs w:val="22"/>
        </w:rPr>
      </w:pPr>
      <w:r w:rsidRPr="008014B2">
        <w:rPr>
          <w:rFonts w:cs="Arial"/>
          <w:sz w:val="22"/>
          <w:szCs w:val="22"/>
        </w:rPr>
        <w:t>The Director-General of Licensing is to hear and determine applications to be an escort agency operator or manager</w:t>
      </w:r>
      <w:r w:rsidR="000327A1" w:rsidRPr="008014B2">
        <w:rPr>
          <w:rFonts w:cs="Arial"/>
          <w:sz w:val="22"/>
          <w:szCs w:val="22"/>
        </w:rPr>
        <w:t>;</w:t>
      </w:r>
      <w:r w:rsidRPr="008014B2">
        <w:rPr>
          <w:rFonts w:cs="Arial"/>
          <w:sz w:val="22"/>
          <w:szCs w:val="22"/>
        </w:rPr>
        <w:t xml:space="preserve"> to determine the conditions or restrictions to which licences are to be subject</w:t>
      </w:r>
      <w:r w:rsidR="000327A1" w:rsidRPr="008014B2">
        <w:rPr>
          <w:rFonts w:cs="Arial"/>
          <w:sz w:val="22"/>
          <w:szCs w:val="22"/>
        </w:rPr>
        <w:t>;</w:t>
      </w:r>
      <w:r w:rsidRPr="008014B2">
        <w:rPr>
          <w:rFonts w:cs="Arial"/>
          <w:sz w:val="22"/>
          <w:szCs w:val="22"/>
        </w:rPr>
        <w:t xml:space="preserve"> to cancel and suspend licenses in accordance with the Act</w:t>
      </w:r>
      <w:r w:rsidR="000327A1" w:rsidRPr="008014B2">
        <w:rPr>
          <w:rFonts w:cs="Arial"/>
          <w:sz w:val="22"/>
          <w:szCs w:val="22"/>
        </w:rPr>
        <w:t>;</w:t>
      </w:r>
      <w:r w:rsidRPr="008014B2">
        <w:rPr>
          <w:rFonts w:cs="Arial"/>
          <w:sz w:val="22"/>
          <w:szCs w:val="22"/>
        </w:rPr>
        <w:t xml:space="preserve"> to request police to investigate complaints relating to the operation and management of an escort agency</w:t>
      </w:r>
      <w:r w:rsidR="000327A1" w:rsidRPr="008014B2">
        <w:rPr>
          <w:rFonts w:cs="Arial"/>
          <w:sz w:val="22"/>
          <w:szCs w:val="22"/>
        </w:rPr>
        <w:t>;</w:t>
      </w:r>
      <w:r w:rsidRPr="008014B2">
        <w:rPr>
          <w:rFonts w:cs="Arial"/>
          <w:sz w:val="22"/>
          <w:szCs w:val="22"/>
        </w:rPr>
        <w:t xml:space="preserve"> and to liaise and consult with individuals and groups to assist with the carrying of the positions functions.</w:t>
      </w:r>
      <w:r w:rsidR="0029213B">
        <w:rPr>
          <w:rFonts w:cs="Arial"/>
          <w:sz w:val="22"/>
          <w:szCs w:val="22"/>
        </w:rPr>
        <w:t xml:space="preserve"> </w:t>
      </w:r>
      <w:r w:rsidR="00DC069C" w:rsidRPr="008014B2">
        <w:rPr>
          <w:rFonts w:cs="Arial"/>
          <w:sz w:val="22"/>
          <w:szCs w:val="22"/>
        </w:rPr>
        <w:t>Decisions of the Director-General of Licensing are reviewable by the Northern Territory Civil and Administrative Tribunal.</w:t>
      </w:r>
    </w:p>
    <w:p w14:paraId="717A50E8" w14:textId="77777777" w:rsidR="00DC069C" w:rsidRPr="008014B2" w:rsidRDefault="00DC069C" w:rsidP="000F6158">
      <w:pPr>
        <w:rPr>
          <w:rFonts w:cs="Arial"/>
          <w:sz w:val="22"/>
          <w:szCs w:val="22"/>
        </w:rPr>
      </w:pPr>
    </w:p>
    <w:p w14:paraId="7C7EC86B" w14:textId="77777777" w:rsidR="00DC069C" w:rsidRPr="008014B2" w:rsidRDefault="00115AA1" w:rsidP="000F6158">
      <w:pPr>
        <w:pStyle w:val="Heading2"/>
        <w:rPr>
          <w:rFonts w:ascii="Arial Narrow" w:hAnsi="Arial Narrow"/>
        </w:rPr>
      </w:pPr>
      <w:r w:rsidRPr="008014B2">
        <w:rPr>
          <w:rFonts w:ascii="Arial Narrow" w:hAnsi="Arial Narrow"/>
        </w:rPr>
        <w:t xml:space="preserve">ROLE OF THE COMMISSIONER OF POLICE </w:t>
      </w:r>
    </w:p>
    <w:p w14:paraId="26DB9FB1" w14:textId="77777777" w:rsidR="00237525" w:rsidRPr="008014B2" w:rsidRDefault="00237525" w:rsidP="000F6158">
      <w:pPr>
        <w:rPr>
          <w:rFonts w:cs="Arial"/>
          <w:sz w:val="22"/>
          <w:szCs w:val="22"/>
        </w:rPr>
      </w:pPr>
    </w:p>
    <w:p w14:paraId="528A15A7" w14:textId="399E3F1D" w:rsidR="00237525" w:rsidRPr="008014B2" w:rsidRDefault="00115AA1" w:rsidP="000F6158">
      <w:pPr>
        <w:rPr>
          <w:rFonts w:cs="Arial"/>
          <w:sz w:val="22"/>
          <w:szCs w:val="22"/>
        </w:rPr>
      </w:pPr>
      <w:r w:rsidRPr="008014B2">
        <w:rPr>
          <w:rFonts w:cs="Arial"/>
          <w:sz w:val="22"/>
          <w:szCs w:val="22"/>
        </w:rPr>
        <w:t>Enforcement of the Act</w:t>
      </w:r>
      <w:r w:rsidR="00237525" w:rsidRPr="008014B2">
        <w:rPr>
          <w:rFonts w:cs="Arial"/>
          <w:sz w:val="22"/>
          <w:szCs w:val="22"/>
        </w:rPr>
        <w:t xml:space="preserve"> is the responsibility of the Commissioner of Polic</w:t>
      </w:r>
      <w:r w:rsidR="0029213B">
        <w:rPr>
          <w:rFonts w:cs="Arial"/>
          <w:sz w:val="22"/>
          <w:szCs w:val="22"/>
        </w:rPr>
        <w:t xml:space="preserve">e. </w:t>
      </w:r>
      <w:r w:rsidR="00237525" w:rsidRPr="008014B2">
        <w:rPr>
          <w:rFonts w:cs="Arial"/>
          <w:sz w:val="22"/>
          <w:szCs w:val="22"/>
        </w:rPr>
        <w:t>Information about the industry is sought and obtained from various sources</w:t>
      </w:r>
      <w:r w:rsidR="0029213B">
        <w:rPr>
          <w:rFonts w:cs="Arial"/>
          <w:sz w:val="22"/>
          <w:szCs w:val="22"/>
        </w:rPr>
        <w:t xml:space="preserve">. </w:t>
      </w:r>
      <w:r w:rsidR="00050AAD" w:rsidRPr="008014B2">
        <w:rPr>
          <w:rFonts w:cs="Arial"/>
          <w:sz w:val="22"/>
          <w:szCs w:val="22"/>
        </w:rPr>
        <w:t xml:space="preserve">These include, </w:t>
      </w:r>
      <w:r w:rsidR="00237525" w:rsidRPr="008014B2">
        <w:rPr>
          <w:rFonts w:cs="Arial"/>
          <w:sz w:val="22"/>
          <w:szCs w:val="22"/>
        </w:rPr>
        <w:t>but not limited to</w:t>
      </w:r>
      <w:r w:rsidR="00CC3B8D" w:rsidRPr="008014B2">
        <w:rPr>
          <w:rFonts w:cs="Arial"/>
          <w:sz w:val="22"/>
          <w:szCs w:val="22"/>
        </w:rPr>
        <w:t>,</w:t>
      </w:r>
      <w:r w:rsidR="00237525" w:rsidRPr="008014B2">
        <w:rPr>
          <w:rFonts w:cs="Arial"/>
          <w:sz w:val="22"/>
          <w:szCs w:val="22"/>
        </w:rPr>
        <w:t xml:space="preserve"> from within the industry, information from informants, information </w:t>
      </w:r>
      <w:r w:rsidR="00050AAD" w:rsidRPr="008014B2">
        <w:rPr>
          <w:rFonts w:cs="Arial"/>
          <w:sz w:val="22"/>
          <w:szCs w:val="22"/>
        </w:rPr>
        <w:t>obtained during investigations carried out by members of the police force and information that is pu</w:t>
      </w:r>
      <w:r w:rsidR="000327A1" w:rsidRPr="008014B2">
        <w:rPr>
          <w:rFonts w:cs="Arial"/>
          <w:sz w:val="22"/>
          <w:szCs w:val="22"/>
        </w:rPr>
        <w:t>blicly</w:t>
      </w:r>
      <w:r w:rsidR="00050AAD" w:rsidRPr="008014B2">
        <w:rPr>
          <w:rFonts w:cs="Arial"/>
          <w:sz w:val="22"/>
          <w:szCs w:val="22"/>
        </w:rPr>
        <w:t xml:space="preserve"> available through newspapers. </w:t>
      </w:r>
      <w:r w:rsidR="00237525" w:rsidRPr="008014B2">
        <w:rPr>
          <w:rFonts w:cs="Arial"/>
          <w:sz w:val="22"/>
          <w:szCs w:val="22"/>
        </w:rPr>
        <w:t xml:space="preserve"> </w:t>
      </w:r>
      <w:r w:rsidR="00050AAD" w:rsidRPr="008014B2">
        <w:rPr>
          <w:rFonts w:cs="Arial"/>
          <w:sz w:val="22"/>
          <w:szCs w:val="22"/>
        </w:rPr>
        <w:t xml:space="preserve"> </w:t>
      </w:r>
    </w:p>
    <w:p w14:paraId="166D8508" w14:textId="77777777" w:rsidR="00050AAD" w:rsidRPr="008014B2" w:rsidRDefault="00050AAD" w:rsidP="000F6158">
      <w:pPr>
        <w:rPr>
          <w:rFonts w:cs="Arial"/>
          <w:sz w:val="22"/>
          <w:szCs w:val="22"/>
        </w:rPr>
      </w:pPr>
    </w:p>
    <w:p w14:paraId="029543D3" w14:textId="77777777" w:rsidR="00115AA1" w:rsidRPr="008014B2" w:rsidRDefault="00115AA1" w:rsidP="000F6158">
      <w:pPr>
        <w:rPr>
          <w:rFonts w:cs="Arial"/>
          <w:sz w:val="22"/>
          <w:szCs w:val="22"/>
        </w:rPr>
      </w:pPr>
      <w:r w:rsidRPr="008014B2">
        <w:rPr>
          <w:rFonts w:cs="Arial"/>
          <w:sz w:val="22"/>
          <w:szCs w:val="22"/>
        </w:rPr>
        <w:t>Under the Act, the Commissioner of Police is able to investigate, and where necessary, prosecute, numerous complaints, such as:</w:t>
      </w:r>
    </w:p>
    <w:p w14:paraId="3357A6CE" w14:textId="77777777" w:rsidR="00115AA1" w:rsidRPr="008014B2" w:rsidRDefault="00115AA1" w:rsidP="000F6158">
      <w:pPr>
        <w:rPr>
          <w:rFonts w:cs="Arial"/>
          <w:sz w:val="22"/>
          <w:szCs w:val="22"/>
        </w:rPr>
      </w:pPr>
    </w:p>
    <w:p w14:paraId="44A70CAC" w14:textId="10CDD272" w:rsidR="00115AA1" w:rsidRPr="008014B2" w:rsidRDefault="0029213B" w:rsidP="000F6158">
      <w:pPr>
        <w:pStyle w:val="ListParagraph"/>
        <w:numPr>
          <w:ilvl w:val="0"/>
          <w:numId w:val="11"/>
        </w:numPr>
        <w:rPr>
          <w:rFonts w:cs="Arial"/>
          <w:sz w:val="22"/>
          <w:szCs w:val="22"/>
        </w:rPr>
      </w:pPr>
      <w:r>
        <w:rPr>
          <w:rFonts w:cs="Arial"/>
          <w:sz w:val="22"/>
          <w:szCs w:val="22"/>
        </w:rPr>
        <w:t>illegal operation of a brothel</w:t>
      </w:r>
    </w:p>
    <w:p w14:paraId="579DF92D" w14:textId="430F22A0" w:rsidR="00115AA1" w:rsidRPr="008014B2" w:rsidRDefault="00115AA1" w:rsidP="000F6158">
      <w:pPr>
        <w:pStyle w:val="ListParagraph"/>
        <w:numPr>
          <w:ilvl w:val="0"/>
          <w:numId w:val="11"/>
        </w:numPr>
        <w:rPr>
          <w:rFonts w:cs="Arial"/>
          <w:sz w:val="22"/>
          <w:szCs w:val="22"/>
        </w:rPr>
      </w:pPr>
      <w:r w:rsidRPr="008014B2">
        <w:rPr>
          <w:rFonts w:cs="Arial"/>
          <w:sz w:val="22"/>
          <w:szCs w:val="22"/>
        </w:rPr>
        <w:t xml:space="preserve">underage </w:t>
      </w:r>
      <w:r w:rsidR="00817E39" w:rsidRPr="008014B2">
        <w:rPr>
          <w:rFonts w:cs="Arial"/>
          <w:sz w:val="22"/>
          <w:szCs w:val="22"/>
        </w:rPr>
        <w:t>persons</w:t>
      </w:r>
      <w:r w:rsidRPr="008014B2">
        <w:rPr>
          <w:rFonts w:cs="Arial"/>
          <w:sz w:val="22"/>
          <w:szCs w:val="22"/>
        </w:rPr>
        <w:t xml:space="preserve"> being used as </w:t>
      </w:r>
      <w:r w:rsidR="00A942D8">
        <w:rPr>
          <w:rFonts w:cs="Arial"/>
          <w:sz w:val="22"/>
          <w:szCs w:val="22"/>
        </w:rPr>
        <w:t>sex workers</w:t>
      </w:r>
    </w:p>
    <w:p w14:paraId="626D1341" w14:textId="1F7B92EE" w:rsidR="00115AA1" w:rsidRPr="008014B2" w:rsidRDefault="00115AA1" w:rsidP="000F6158">
      <w:pPr>
        <w:pStyle w:val="ListParagraph"/>
        <w:numPr>
          <w:ilvl w:val="0"/>
          <w:numId w:val="11"/>
        </w:numPr>
        <w:rPr>
          <w:rFonts w:cs="Arial"/>
          <w:sz w:val="22"/>
          <w:szCs w:val="22"/>
        </w:rPr>
      </w:pPr>
      <w:r w:rsidRPr="008014B2">
        <w:rPr>
          <w:rFonts w:cs="Arial"/>
          <w:sz w:val="22"/>
          <w:szCs w:val="22"/>
        </w:rPr>
        <w:t xml:space="preserve">solo workers working in conjunction with </w:t>
      </w:r>
      <w:r w:rsidR="0029213B">
        <w:rPr>
          <w:rFonts w:cs="Arial"/>
          <w:sz w:val="22"/>
          <w:szCs w:val="22"/>
        </w:rPr>
        <w:t>a business or other solo worker</w:t>
      </w:r>
    </w:p>
    <w:p w14:paraId="0D8891A3" w14:textId="22F1F511" w:rsidR="00115AA1" w:rsidRPr="008014B2" w:rsidRDefault="00115AA1" w:rsidP="000F6158">
      <w:pPr>
        <w:pStyle w:val="ListParagraph"/>
        <w:numPr>
          <w:ilvl w:val="0"/>
          <w:numId w:val="11"/>
        </w:numPr>
        <w:rPr>
          <w:rFonts w:cs="Arial"/>
          <w:sz w:val="22"/>
          <w:szCs w:val="22"/>
        </w:rPr>
      </w:pPr>
      <w:r w:rsidRPr="008014B2">
        <w:rPr>
          <w:rFonts w:cs="Arial"/>
          <w:sz w:val="22"/>
          <w:szCs w:val="22"/>
        </w:rPr>
        <w:t>breaches of the Act by licences escort agencies, or activity by unlicensed escort agencies</w:t>
      </w:r>
      <w:r w:rsidR="00CC3B8D" w:rsidRPr="008014B2">
        <w:rPr>
          <w:rFonts w:cs="Arial"/>
          <w:sz w:val="22"/>
          <w:szCs w:val="22"/>
        </w:rPr>
        <w:t>.</w:t>
      </w:r>
    </w:p>
    <w:p w14:paraId="4B47D8B4" w14:textId="77777777" w:rsidR="00115AA1" w:rsidRPr="008014B2" w:rsidRDefault="00115AA1" w:rsidP="000F6158">
      <w:pPr>
        <w:rPr>
          <w:rFonts w:cs="Arial"/>
          <w:sz w:val="22"/>
          <w:szCs w:val="22"/>
        </w:rPr>
      </w:pPr>
    </w:p>
    <w:p w14:paraId="1E515DF7" w14:textId="1DBF7C3F" w:rsidR="006253C7" w:rsidRPr="008014B2" w:rsidRDefault="006253C7" w:rsidP="000F6158">
      <w:pPr>
        <w:rPr>
          <w:rFonts w:cs="Arial"/>
          <w:sz w:val="22"/>
          <w:szCs w:val="22"/>
        </w:rPr>
      </w:pPr>
      <w:r w:rsidRPr="008014B2">
        <w:rPr>
          <w:rFonts w:cs="Arial"/>
          <w:sz w:val="22"/>
          <w:szCs w:val="22"/>
        </w:rPr>
        <w:br w:type="page"/>
      </w:r>
    </w:p>
    <w:p w14:paraId="328E87C6" w14:textId="77777777" w:rsidR="00413F45" w:rsidRPr="008014B2" w:rsidRDefault="00413F45" w:rsidP="000F6158">
      <w:pPr>
        <w:pStyle w:val="Heading1"/>
        <w:rPr>
          <w:color w:val="E36C0A" w:themeColor="accent6" w:themeShade="BF"/>
        </w:rPr>
      </w:pPr>
      <w:r w:rsidRPr="008014B2">
        <w:rPr>
          <w:color w:val="E36C0A" w:themeColor="accent6" w:themeShade="BF"/>
        </w:rPr>
        <w:lastRenderedPageBreak/>
        <w:t>THE SEX INDUSTRY IN THE NO</w:t>
      </w:r>
      <w:r w:rsidR="0067349F" w:rsidRPr="008014B2">
        <w:rPr>
          <w:color w:val="E36C0A" w:themeColor="accent6" w:themeShade="BF"/>
        </w:rPr>
        <w:t>RTHER</w:t>
      </w:r>
      <w:r w:rsidRPr="008014B2">
        <w:rPr>
          <w:color w:val="E36C0A" w:themeColor="accent6" w:themeShade="BF"/>
        </w:rPr>
        <w:t xml:space="preserve">N TERRITORY </w:t>
      </w:r>
    </w:p>
    <w:p w14:paraId="20FB95DE" w14:textId="77777777" w:rsidR="00413F45" w:rsidRPr="008014B2" w:rsidRDefault="00413F45" w:rsidP="000F6158">
      <w:pPr>
        <w:rPr>
          <w:rFonts w:cs="Arial"/>
          <w:sz w:val="22"/>
          <w:szCs w:val="22"/>
        </w:rPr>
      </w:pPr>
    </w:p>
    <w:p w14:paraId="6EB11E71" w14:textId="338B50A6" w:rsidR="00413F45" w:rsidRPr="008014B2" w:rsidRDefault="00D857E4" w:rsidP="000F6158">
      <w:pPr>
        <w:pStyle w:val="Heading2"/>
        <w:rPr>
          <w:rFonts w:ascii="Arial Narrow" w:hAnsi="Arial Narrow"/>
        </w:rPr>
      </w:pPr>
      <w:r w:rsidRPr="008014B2">
        <w:rPr>
          <w:rFonts w:ascii="Arial Narrow" w:hAnsi="Arial Narrow"/>
        </w:rPr>
        <w:t xml:space="preserve">SEX WORKER </w:t>
      </w:r>
      <w:r w:rsidR="00413F45" w:rsidRPr="008014B2">
        <w:rPr>
          <w:rFonts w:ascii="Arial Narrow" w:hAnsi="Arial Narrow"/>
        </w:rPr>
        <w:t>NUMBERS IN THE NORTHERN TERRITORY</w:t>
      </w:r>
    </w:p>
    <w:p w14:paraId="1BE9C91E" w14:textId="77777777" w:rsidR="00413F45" w:rsidRPr="008014B2" w:rsidRDefault="00413F45" w:rsidP="000F6158">
      <w:pPr>
        <w:rPr>
          <w:b/>
          <w:sz w:val="22"/>
          <w:szCs w:val="22"/>
        </w:rPr>
      </w:pPr>
    </w:p>
    <w:p w14:paraId="72D5454F" w14:textId="7A64CDE8" w:rsidR="001541F0" w:rsidRPr="008014B2" w:rsidRDefault="001541F0" w:rsidP="000F6158">
      <w:pPr>
        <w:rPr>
          <w:rFonts w:cs="Arial"/>
          <w:sz w:val="22"/>
          <w:szCs w:val="22"/>
        </w:rPr>
      </w:pPr>
      <w:r w:rsidRPr="008014B2">
        <w:rPr>
          <w:rFonts w:cs="Arial"/>
          <w:sz w:val="22"/>
          <w:szCs w:val="22"/>
        </w:rPr>
        <w:t xml:space="preserve">In 1993 when the Act first commenced, 18 escort agent licences were issued.  As at </w:t>
      </w:r>
      <w:r w:rsidR="00CC3B8D" w:rsidRPr="008014B2">
        <w:rPr>
          <w:rFonts w:cs="Arial"/>
          <w:sz w:val="22"/>
          <w:szCs w:val="22"/>
        </w:rPr>
        <w:t>August</w:t>
      </w:r>
      <w:r w:rsidRPr="008014B2">
        <w:rPr>
          <w:rFonts w:cs="Arial"/>
          <w:sz w:val="22"/>
          <w:szCs w:val="22"/>
        </w:rPr>
        <w:t xml:space="preserve"> 2018, no escort agent licenses currently operate in the Northern Territory. It follows therefore that all lawful </w:t>
      </w:r>
      <w:r w:rsidR="00A942D8">
        <w:rPr>
          <w:rFonts w:cs="Arial"/>
          <w:sz w:val="22"/>
          <w:szCs w:val="22"/>
        </w:rPr>
        <w:t>sex work</w:t>
      </w:r>
      <w:r w:rsidRPr="008014B2">
        <w:rPr>
          <w:rFonts w:cs="Arial"/>
          <w:sz w:val="22"/>
          <w:szCs w:val="22"/>
        </w:rPr>
        <w:t xml:space="preserve"> activity in the Northern Territory is being offered by</w:t>
      </w:r>
      <w:r w:rsidR="007E72C3">
        <w:rPr>
          <w:rFonts w:cs="Arial"/>
          <w:sz w:val="22"/>
          <w:szCs w:val="22"/>
        </w:rPr>
        <w:t xml:space="preserve"> private or</w:t>
      </w:r>
      <w:r w:rsidR="002F6715">
        <w:rPr>
          <w:rFonts w:cs="Arial"/>
          <w:sz w:val="22"/>
          <w:szCs w:val="22"/>
        </w:rPr>
        <w:t xml:space="preserve"> solo sex workers. </w:t>
      </w:r>
      <w:r w:rsidRPr="008014B2">
        <w:rPr>
          <w:rFonts w:cs="Arial"/>
          <w:sz w:val="22"/>
          <w:szCs w:val="22"/>
        </w:rPr>
        <w:t xml:space="preserve">The increase in solo workers in the Northern Territory has been a trend experienced since the commencement of the </w:t>
      </w:r>
      <w:r w:rsidRPr="008014B2">
        <w:rPr>
          <w:rFonts w:cs="Arial"/>
          <w:i/>
          <w:sz w:val="22"/>
          <w:szCs w:val="22"/>
        </w:rPr>
        <w:t>Prostitution Regulation Act</w:t>
      </w:r>
      <w:r w:rsidRPr="008014B2">
        <w:rPr>
          <w:rFonts w:cs="Arial"/>
          <w:sz w:val="22"/>
          <w:szCs w:val="22"/>
        </w:rPr>
        <w:t>, and noted in the initial repor</w:t>
      </w:r>
      <w:r w:rsidR="0067349F" w:rsidRPr="008014B2">
        <w:rPr>
          <w:rFonts w:cs="Arial"/>
          <w:sz w:val="22"/>
          <w:szCs w:val="22"/>
        </w:rPr>
        <w:t>ts from the Escort Agency licens</w:t>
      </w:r>
      <w:r w:rsidRPr="008014B2">
        <w:rPr>
          <w:rFonts w:cs="Arial"/>
          <w:sz w:val="22"/>
          <w:szCs w:val="22"/>
        </w:rPr>
        <w:t>ing Board</w:t>
      </w:r>
      <w:r w:rsidRPr="008014B2">
        <w:rPr>
          <w:rStyle w:val="FootnoteReference"/>
          <w:rFonts w:cs="Arial"/>
          <w:sz w:val="22"/>
          <w:szCs w:val="22"/>
        </w:rPr>
        <w:footnoteReference w:id="2"/>
      </w:r>
      <w:r w:rsidRPr="008014B2">
        <w:rPr>
          <w:rFonts w:cs="Arial"/>
          <w:sz w:val="22"/>
          <w:szCs w:val="22"/>
        </w:rPr>
        <w:t>.</w:t>
      </w:r>
    </w:p>
    <w:p w14:paraId="7AD0D77D" w14:textId="77777777" w:rsidR="001541F0" w:rsidRPr="008014B2" w:rsidRDefault="001541F0" w:rsidP="000F6158">
      <w:pPr>
        <w:rPr>
          <w:rFonts w:cs="Arial"/>
          <w:sz w:val="22"/>
          <w:szCs w:val="22"/>
        </w:rPr>
      </w:pPr>
    </w:p>
    <w:p w14:paraId="38E7D6EA" w14:textId="42E54563" w:rsidR="00413F45" w:rsidRPr="008014B2" w:rsidRDefault="00413F45" w:rsidP="000F6158">
      <w:pPr>
        <w:rPr>
          <w:rFonts w:cs="Arial"/>
          <w:sz w:val="22"/>
          <w:szCs w:val="22"/>
        </w:rPr>
      </w:pPr>
      <w:r w:rsidRPr="008014B2">
        <w:rPr>
          <w:rFonts w:cs="Arial"/>
          <w:sz w:val="22"/>
          <w:szCs w:val="22"/>
        </w:rPr>
        <w:t xml:space="preserve">Sex worker numbers in the </w:t>
      </w:r>
      <w:r w:rsidR="001541F0" w:rsidRPr="008014B2">
        <w:rPr>
          <w:rFonts w:cs="Arial"/>
          <w:sz w:val="22"/>
          <w:szCs w:val="22"/>
        </w:rPr>
        <w:t xml:space="preserve">Northern </w:t>
      </w:r>
      <w:r w:rsidRPr="008014B2">
        <w:rPr>
          <w:rFonts w:cs="Arial"/>
          <w:sz w:val="22"/>
          <w:szCs w:val="22"/>
        </w:rPr>
        <w:t>Territory fluctuate due to shifting periods of demand and, along with the move to online advertising</w:t>
      </w:r>
      <w:r w:rsidR="001541F0" w:rsidRPr="008014B2">
        <w:rPr>
          <w:rFonts w:cs="Arial"/>
          <w:sz w:val="22"/>
          <w:szCs w:val="22"/>
        </w:rPr>
        <w:t xml:space="preserve"> and the </w:t>
      </w:r>
      <w:r w:rsidR="007E72C3">
        <w:rPr>
          <w:rFonts w:cs="Arial"/>
          <w:sz w:val="22"/>
          <w:szCs w:val="22"/>
        </w:rPr>
        <w:t>shift to sex workers operating privately</w:t>
      </w:r>
      <w:r w:rsidR="001541F0" w:rsidRPr="008014B2">
        <w:rPr>
          <w:rFonts w:cs="Arial"/>
          <w:sz w:val="22"/>
          <w:szCs w:val="22"/>
        </w:rPr>
        <w:t>, it is difficult to determine the</w:t>
      </w:r>
      <w:r w:rsidR="000327A1" w:rsidRPr="008014B2">
        <w:rPr>
          <w:rFonts w:cs="Arial"/>
          <w:sz w:val="22"/>
          <w:szCs w:val="22"/>
        </w:rPr>
        <w:t xml:space="preserve"> number of</w:t>
      </w:r>
      <w:r w:rsidR="001541F0" w:rsidRPr="008014B2">
        <w:rPr>
          <w:rFonts w:cs="Arial"/>
          <w:sz w:val="22"/>
          <w:szCs w:val="22"/>
        </w:rPr>
        <w:t xml:space="preserve"> sex workers operating in the Northern Territory. It is understood, however, that during</w:t>
      </w:r>
      <w:r w:rsidRPr="008014B2">
        <w:rPr>
          <w:rFonts w:cs="Arial"/>
          <w:sz w:val="22"/>
          <w:szCs w:val="22"/>
        </w:rPr>
        <w:t xml:space="preserve"> peak times</w:t>
      </w:r>
      <w:r w:rsidR="001541F0" w:rsidRPr="008014B2">
        <w:rPr>
          <w:rFonts w:cs="Arial"/>
          <w:sz w:val="22"/>
          <w:szCs w:val="22"/>
        </w:rPr>
        <w:t xml:space="preserve">, generally coinciding with </w:t>
      </w:r>
      <w:r w:rsidR="00AE2B40">
        <w:rPr>
          <w:rFonts w:cs="Arial"/>
          <w:sz w:val="22"/>
          <w:szCs w:val="22"/>
        </w:rPr>
        <w:t xml:space="preserve">major events and </w:t>
      </w:r>
      <w:r w:rsidR="007E72C3">
        <w:rPr>
          <w:rFonts w:cs="Arial"/>
          <w:sz w:val="22"/>
          <w:szCs w:val="22"/>
        </w:rPr>
        <w:t>the tourist season</w:t>
      </w:r>
      <w:r w:rsidRPr="008014B2">
        <w:rPr>
          <w:rFonts w:cs="Arial"/>
          <w:sz w:val="22"/>
          <w:szCs w:val="22"/>
        </w:rPr>
        <w:t xml:space="preserve">, the number of available workers is bolstered by fly in fly out </w:t>
      </w:r>
      <w:r w:rsidR="00FB2010" w:rsidRPr="008014B2">
        <w:rPr>
          <w:rFonts w:cs="Arial"/>
          <w:sz w:val="22"/>
          <w:szCs w:val="22"/>
        </w:rPr>
        <w:t xml:space="preserve">solo </w:t>
      </w:r>
      <w:r w:rsidRPr="008014B2">
        <w:rPr>
          <w:rFonts w:cs="Arial"/>
          <w:sz w:val="22"/>
          <w:szCs w:val="22"/>
        </w:rPr>
        <w:t xml:space="preserve">workers.  </w:t>
      </w:r>
    </w:p>
    <w:p w14:paraId="312C9644" w14:textId="77777777" w:rsidR="00FB2010" w:rsidRPr="008014B2" w:rsidRDefault="00FB2010" w:rsidP="000F6158">
      <w:pPr>
        <w:rPr>
          <w:rFonts w:cs="Arial"/>
          <w:sz w:val="22"/>
          <w:szCs w:val="22"/>
        </w:rPr>
      </w:pPr>
    </w:p>
    <w:p w14:paraId="168D7E94" w14:textId="60FDF8E0" w:rsidR="00FB2010" w:rsidRPr="008014B2" w:rsidRDefault="00FB2010" w:rsidP="000F6158">
      <w:pPr>
        <w:rPr>
          <w:rFonts w:cs="Arial"/>
          <w:sz w:val="22"/>
          <w:szCs w:val="22"/>
        </w:rPr>
      </w:pPr>
      <w:r w:rsidRPr="008014B2">
        <w:rPr>
          <w:rFonts w:cs="Arial"/>
          <w:sz w:val="22"/>
          <w:szCs w:val="22"/>
        </w:rPr>
        <w:t xml:space="preserve">In the last </w:t>
      </w:r>
      <w:r w:rsidR="0029213B">
        <w:rPr>
          <w:rFonts w:cs="Arial"/>
          <w:sz w:val="22"/>
          <w:szCs w:val="22"/>
        </w:rPr>
        <w:t>two to three</w:t>
      </w:r>
      <w:r w:rsidRPr="008014B2">
        <w:rPr>
          <w:rFonts w:cs="Arial"/>
          <w:sz w:val="22"/>
          <w:szCs w:val="22"/>
        </w:rPr>
        <w:t xml:space="preserve"> years, the Northern Territory, particularly in Darwin, has seen significant growth in the number of standalone massage parlours</w:t>
      </w:r>
      <w:r w:rsidR="00171346" w:rsidRPr="008014B2">
        <w:rPr>
          <w:rFonts w:cs="Arial"/>
          <w:sz w:val="22"/>
          <w:szCs w:val="22"/>
        </w:rPr>
        <w:t xml:space="preserve"> </w:t>
      </w:r>
      <w:r w:rsidR="007E72C3">
        <w:rPr>
          <w:rFonts w:cs="Arial"/>
          <w:sz w:val="22"/>
          <w:szCs w:val="22"/>
        </w:rPr>
        <w:t>that, alongside their therapeutic massage services, provide erotic or sexual services. Currently there are no licensed escort agencies</w:t>
      </w:r>
      <w:r w:rsidR="002F6715">
        <w:rPr>
          <w:rFonts w:cs="Arial"/>
          <w:sz w:val="22"/>
          <w:szCs w:val="22"/>
        </w:rPr>
        <w:t>,</w:t>
      </w:r>
      <w:r w:rsidR="007E72C3">
        <w:rPr>
          <w:rFonts w:cs="Arial"/>
          <w:sz w:val="22"/>
          <w:szCs w:val="22"/>
        </w:rPr>
        <w:t xml:space="preserve"> and any other business that provides sexual services are not operating in compliance with the Act.</w:t>
      </w:r>
    </w:p>
    <w:p w14:paraId="4D3DBF5E" w14:textId="77777777" w:rsidR="00FB2010" w:rsidRPr="008014B2" w:rsidRDefault="00FB2010" w:rsidP="000F6158">
      <w:pPr>
        <w:rPr>
          <w:rFonts w:cs="Arial"/>
          <w:sz w:val="22"/>
          <w:szCs w:val="22"/>
        </w:rPr>
      </w:pPr>
    </w:p>
    <w:p w14:paraId="54E35D8D" w14:textId="59149485" w:rsidR="00FB2010" w:rsidRPr="008014B2" w:rsidRDefault="00D85B50" w:rsidP="000F6158">
      <w:pPr>
        <w:rPr>
          <w:rFonts w:cs="Arial"/>
          <w:sz w:val="22"/>
          <w:szCs w:val="22"/>
        </w:rPr>
      </w:pPr>
      <w:r w:rsidRPr="008014B2">
        <w:rPr>
          <w:rFonts w:cs="Arial"/>
          <w:sz w:val="22"/>
          <w:szCs w:val="22"/>
        </w:rPr>
        <w:t>Massage parlours offering massage service</w:t>
      </w:r>
      <w:r w:rsidR="000327A1" w:rsidRPr="008014B2">
        <w:rPr>
          <w:rFonts w:cs="Arial"/>
          <w:sz w:val="22"/>
          <w:szCs w:val="22"/>
        </w:rPr>
        <w:t>s</w:t>
      </w:r>
      <w:r w:rsidRPr="008014B2">
        <w:rPr>
          <w:rFonts w:cs="Arial"/>
          <w:sz w:val="22"/>
          <w:szCs w:val="22"/>
        </w:rPr>
        <w:t xml:space="preserve"> are</w:t>
      </w:r>
      <w:r w:rsidR="00CC3B8D" w:rsidRPr="008014B2">
        <w:rPr>
          <w:rFonts w:cs="Arial"/>
          <w:sz w:val="22"/>
          <w:szCs w:val="22"/>
        </w:rPr>
        <w:t xml:space="preserve"> a</w:t>
      </w:r>
      <w:r w:rsidR="00171346" w:rsidRPr="008014B2">
        <w:rPr>
          <w:rFonts w:cs="Arial"/>
          <w:sz w:val="22"/>
          <w:szCs w:val="22"/>
        </w:rPr>
        <w:t xml:space="preserve"> legitimate business</w:t>
      </w:r>
      <w:r w:rsidRPr="008014B2">
        <w:rPr>
          <w:rFonts w:cs="Arial"/>
          <w:sz w:val="22"/>
          <w:szCs w:val="22"/>
        </w:rPr>
        <w:t xml:space="preserve"> however are</w:t>
      </w:r>
      <w:r w:rsidR="00FB2010" w:rsidRPr="008014B2">
        <w:rPr>
          <w:rFonts w:cs="Arial"/>
          <w:sz w:val="22"/>
          <w:szCs w:val="22"/>
        </w:rPr>
        <w:t xml:space="preserve"> not required to be licensed</w:t>
      </w:r>
      <w:r w:rsidR="002F6715">
        <w:rPr>
          <w:rFonts w:cs="Arial"/>
          <w:sz w:val="22"/>
          <w:szCs w:val="22"/>
        </w:rPr>
        <w:t xml:space="preserve">. </w:t>
      </w:r>
      <w:r w:rsidRPr="008014B2">
        <w:rPr>
          <w:rFonts w:cs="Arial"/>
          <w:sz w:val="22"/>
          <w:szCs w:val="22"/>
        </w:rPr>
        <w:t xml:space="preserve">Such businesses </w:t>
      </w:r>
      <w:r w:rsidR="00FB2010" w:rsidRPr="008014B2">
        <w:rPr>
          <w:rFonts w:cs="Arial"/>
          <w:sz w:val="22"/>
          <w:szCs w:val="22"/>
        </w:rPr>
        <w:t>are simply required to meet normal planning, workplace health and safety and business registration requirements.</w:t>
      </w:r>
      <w:r w:rsidRPr="008014B2">
        <w:rPr>
          <w:rFonts w:cs="Arial"/>
          <w:sz w:val="22"/>
          <w:szCs w:val="22"/>
        </w:rPr>
        <w:t xml:space="preserve">  It is important to note that the community concern does not relate</w:t>
      </w:r>
      <w:r w:rsidR="000327A1" w:rsidRPr="008014B2">
        <w:rPr>
          <w:rFonts w:cs="Arial"/>
          <w:sz w:val="22"/>
          <w:szCs w:val="22"/>
        </w:rPr>
        <w:t xml:space="preserve"> to</w:t>
      </w:r>
      <w:r w:rsidRPr="008014B2">
        <w:rPr>
          <w:rFonts w:cs="Arial"/>
          <w:sz w:val="22"/>
          <w:szCs w:val="22"/>
        </w:rPr>
        <w:t xml:space="preserve"> these legitimate businesses that offer legitimate</w:t>
      </w:r>
      <w:r w:rsidR="00FB2010" w:rsidRPr="008014B2">
        <w:rPr>
          <w:rFonts w:cs="Arial"/>
          <w:sz w:val="22"/>
          <w:szCs w:val="22"/>
        </w:rPr>
        <w:t xml:space="preserve"> </w:t>
      </w:r>
      <w:r w:rsidRPr="008014B2">
        <w:rPr>
          <w:rFonts w:cs="Arial"/>
          <w:sz w:val="22"/>
          <w:szCs w:val="22"/>
        </w:rPr>
        <w:t>massage services, but rather those venue</w:t>
      </w:r>
      <w:r w:rsidR="000327A1" w:rsidRPr="008014B2">
        <w:rPr>
          <w:rFonts w:cs="Arial"/>
          <w:sz w:val="22"/>
          <w:szCs w:val="22"/>
        </w:rPr>
        <w:t>s</w:t>
      </w:r>
      <w:r w:rsidRPr="008014B2">
        <w:rPr>
          <w:rFonts w:cs="Arial"/>
          <w:sz w:val="22"/>
          <w:szCs w:val="22"/>
        </w:rPr>
        <w:t xml:space="preserve"> which, while giving the appearance of offering</w:t>
      </w:r>
      <w:r w:rsidR="000327A1" w:rsidRPr="008014B2">
        <w:rPr>
          <w:rFonts w:cs="Arial"/>
          <w:sz w:val="22"/>
          <w:szCs w:val="22"/>
        </w:rPr>
        <w:t xml:space="preserve"> standard</w:t>
      </w:r>
      <w:r w:rsidRPr="008014B2">
        <w:rPr>
          <w:rFonts w:cs="Arial"/>
          <w:sz w:val="22"/>
          <w:szCs w:val="22"/>
        </w:rPr>
        <w:t xml:space="preserve"> massage services</w:t>
      </w:r>
      <w:r w:rsidR="00CC3B8D" w:rsidRPr="008014B2">
        <w:rPr>
          <w:rFonts w:cs="Arial"/>
          <w:sz w:val="22"/>
          <w:szCs w:val="22"/>
        </w:rPr>
        <w:t>,</w:t>
      </w:r>
      <w:r w:rsidRPr="008014B2">
        <w:rPr>
          <w:rFonts w:cs="Arial"/>
          <w:sz w:val="22"/>
          <w:szCs w:val="22"/>
        </w:rPr>
        <w:t xml:space="preserve"> also offer sexual services as additional extras.  </w:t>
      </w:r>
    </w:p>
    <w:p w14:paraId="3188D359" w14:textId="77777777" w:rsidR="00FB2010" w:rsidRPr="008014B2" w:rsidRDefault="00FB2010" w:rsidP="000F6158">
      <w:pPr>
        <w:rPr>
          <w:rFonts w:cs="Arial"/>
          <w:sz w:val="22"/>
          <w:szCs w:val="22"/>
        </w:rPr>
      </w:pPr>
    </w:p>
    <w:p w14:paraId="6920D11A" w14:textId="083C3851" w:rsidR="00FB2010" w:rsidRPr="008014B2" w:rsidRDefault="00164CC0" w:rsidP="000F6158">
      <w:pPr>
        <w:rPr>
          <w:rFonts w:cs="Arial"/>
          <w:sz w:val="22"/>
          <w:szCs w:val="22"/>
        </w:rPr>
      </w:pPr>
      <w:r w:rsidRPr="008014B2">
        <w:rPr>
          <w:rFonts w:cs="Arial"/>
          <w:sz w:val="22"/>
          <w:szCs w:val="22"/>
        </w:rPr>
        <w:t>In December 1996</w:t>
      </w:r>
      <w:r w:rsidR="00CC3B8D" w:rsidRPr="008014B2">
        <w:rPr>
          <w:rFonts w:cs="Arial"/>
          <w:sz w:val="22"/>
          <w:szCs w:val="22"/>
        </w:rPr>
        <w:t>,</w:t>
      </w:r>
      <w:r w:rsidRPr="008014B2">
        <w:rPr>
          <w:rFonts w:cs="Arial"/>
          <w:sz w:val="22"/>
          <w:szCs w:val="22"/>
        </w:rPr>
        <w:t xml:space="preserve"> a woman providing a semi-nude massage for men was convicted of keeping a brothel.  Magistrate Anthony Gilles, who presided over that matter, said: </w:t>
      </w:r>
      <w:r w:rsidR="000327A1" w:rsidRPr="008014B2">
        <w:rPr>
          <w:rFonts w:cs="Arial"/>
          <w:sz w:val="22"/>
          <w:szCs w:val="22"/>
        </w:rPr>
        <w:t>“</w:t>
      </w:r>
      <w:r w:rsidRPr="008014B2">
        <w:rPr>
          <w:rFonts w:cs="Arial"/>
          <w:sz w:val="22"/>
          <w:szCs w:val="22"/>
        </w:rPr>
        <w:t>It is clear that a female topless or wearing lingerie while massaging men is providing a sexual service”</w:t>
      </w:r>
      <w:r w:rsidRPr="008014B2">
        <w:rPr>
          <w:rStyle w:val="FootnoteReference"/>
          <w:rFonts w:cs="Arial"/>
          <w:sz w:val="22"/>
          <w:szCs w:val="22"/>
        </w:rPr>
        <w:footnoteReference w:id="3"/>
      </w:r>
      <w:r w:rsidRPr="008014B2">
        <w:rPr>
          <w:rFonts w:cs="Arial"/>
          <w:sz w:val="22"/>
          <w:szCs w:val="22"/>
        </w:rPr>
        <w:t xml:space="preserve">.  </w:t>
      </w:r>
      <w:r w:rsidR="00CE7DFC" w:rsidRPr="008014B2">
        <w:rPr>
          <w:rFonts w:cs="Arial"/>
          <w:sz w:val="22"/>
          <w:szCs w:val="22"/>
        </w:rPr>
        <w:t>This comment provides a good indication as to what type of ‘conduct’ will constitute a sexual service and</w:t>
      </w:r>
      <w:r w:rsidR="00CC3B8D" w:rsidRPr="008014B2">
        <w:rPr>
          <w:rFonts w:cs="Arial"/>
          <w:sz w:val="22"/>
          <w:szCs w:val="22"/>
        </w:rPr>
        <w:t>,</w:t>
      </w:r>
      <w:r w:rsidR="00CE7DFC" w:rsidRPr="008014B2">
        <w:rPr>
          <w:rFonts w:cs="Arial"/>
          <w:sz w:val="22"/>
          <w:szCs w:val="22"/>
        </w:rPr>
        <w:t xml:space="preserve"> where these are being off</w:t>
      </w:r>
      <w:r w:rsidR="000327A1" w:rsidRPr="008014B2">
        <w:rPr>
          <w:rFonts w:cs="Arial"/>
          <w:sz w:val="22"/>
          <w:szCs w:val="22"/>
        </w:rPr>
        <w:t>ered at a massage parlour,</w:t>
      </w:r>
      <w:r w:rsidR="00CE7DFC" w:rsidRPr="008014B2">
        <w:rPr>
          <w:rFonts w:cs="Arial"/>
          <w:sz w:val="22"/>
          <w:szCs w:val="22"/>
        </w:rPr>
        <w:t xml:space="preserve"> </w:t>
      </w:r>
      <w:r w:rsidR="00CC3B8D" w:rsidRPr="008014B2">
        <w:rPr>
          <w:rFonts w:cs="Arial"/>
          <w:sz w:val="22"/>
          <w:szCs w:val="22"/>
        </w:rPr>
        <w:t xml:space="preserve">the </w:t>
      </w:r>
      <w:r w:rsidR="00CE7DFC" w:rsidRPr="008014B2">
        <w:rPr>
          <w:rFonts w:cs="Arial"/>
          <w:sz w:val="22"/>
          <w:szCs w:val="22"/>
        </w:rPr>
        <w:t xml:space="preserve">criminal offence of keeping, managing or allowing a premises to be used as a brothel will have been committed under the Act.  </w:t>
      </w:r>
    </w:p>
    <w:p w14:paraId="2B02AF22" w14:textId="77777777" w:rsidR="00CE7DFC" w:rsidRPr="008014B2" w:rsidRDefault="00CE7DFC" w:rsidP="000F6158">
      <w:pPr>
        <w:rPr>
          <w:rFonts w:cs="Arial"/>
          <w:sz w:val="22"/>
          <w:szCs w:val="22"/>
        </w:rPr>
      </w:pPr>
    </w:p>
    <w:p w14:paraId="21057947" w14:textId="37706293" w:rsidR="00FB2010" w:rsidRPr="008014B2" w:rsidRDefault="00FB2010" w:rsidP="000F6158">
      <w:pPr>
        <w:rPr>
          <w:rFonts w:cs="Arial"/>
          <w:sz w:val="22"/>
          <w:szCs w:val="22"/>
        </w:rPr>
      </w:pPr>
      <w:r w:rsidRPr="008014B2">
        <w:rPr>
          <w:rFonts w:cs="Arial"/>
          <w:sz w:val="22"/>
          <w:szCs w:val="22"/>
        </w:rPr>
        <w:t>Anecdotal evidence suggested t</w:t>
      </w:r>
      <w:r w:rsidR="00CE7DFC" w:rsidRPr="008014B2">
        <w:rPr>
          <w:rFonts w:cs="Arial"/>
          <w:sz w:val="22"/>
          <w:szCs w:val="22"/>
        </w:rPr>
        <w:t>hat in a number of massage parlours</w:t>
      </w:r>
      <w:r w:rsidR="002E2484" w:rsidRPr="008014B2">
        <w:rPr>
          <w:rFonts w:cs="Arial"/>
          <w:sz w:val="22"/>
          <w:szCs w:val="22"/>
        </w:rPr>
        <w:t>,</w:t>
      </w:r>
      <w:r w:rsidR="00CE7DFC" w:rsidRPr="008014B2">
        <w:rPr>
          <w:rFonts w:cs="Arial"/>
          <w:sz w:val="22"/>
          <w:szCs w:val="22"/>
        </w:rPr>
        <w:t xml:space="preserve"> sexual service</w:t>
      </w:r>
      <w:r w:rsidR="000327A1" w:rsidRPr="008014B2">
        <w:rPr>
          <w:rFonts w:cs="Arial"/>
          <w:sz w:val="22"/>
          <w:szCs w:val="22"/>
        </w:rPr>
        <w:t>s</w:t>
      </w:r>
      <w:r w:rsidR="00CE7DFC" w:rsidRPr="008014B2">
        <w:rPr>
          <w:rFonts w:cs="Arial"/>
          <w:sz w:val="22"/>
          <w:szCs w:val="22"/>
        </w:rPr>
        <w:t xml:space="preserve"> </w:t>
      </w:r>
      <w:r w:rsidRPr="008014B2">
        <w:rPr>
          <w:rFonts w:cs="Arial"/>
          <w:sz w:val="22"/>
          <w:szCs w:val="22"/>
        </w:rPr>
        <w:t>are offered at the end of the normal massage service</w:t>
      </w:r>
      <w:r w:rsidR="00C23950">
        <w:rPr>
          <w:rFonts w:cs="Arial"/>
          <w:sz w:val="22"/>
          <w:szCs w:val="22"/>
        </w:rPr>
        <w:t xml:space="preserve">. </w:t>
      </w:r>
      <w:r w:rsidR="00CE7DFC" w:rsidRPr="008014B2">
        <w:rPr>
          <w:rFonts w:cs="Arial"/>
          <w:sz w:val="22"/>
          <w:szCs w:val="22"/>
        </w:rPr>
        <w:t>In</w:t>
      </w:r>
      <w:r w:rsidRPr="008014B2">
        <w:rPr>
          <w:rFonts w:cs="Arial"/>
          <w:sz w:val="22"/>
          <w:szCs w:val="22"/>
        </w:rPr>
        <w:t xml:space="preserve"> August 2015, the NT police and Australian Border Protection Force officers conducted raids on 19 parlours across Darwin and Palmerston and uncovered sufficient evidence to suggest some were b</w:t>
      </w:r>
      <w:r w:rsidR="00C23950">
        <w:rPr>
          <w:rFonts w:cs="Arial"/>
          <w:sz w:val="22"/>
          <w:szCs w:val="22"/>
        </w:rPr>
        <w:t xml:space="preserve">eing used as illegal brothels. </w:t>
      </w:r>
      <w:r w:rsidR="00CE7DFC" w:rsidRPr="008014B2">
        <w:rPr>
          <w:rFonts w:cs="Arial"/>
          <w:sz w:val="22"/>
          <w:szCs w:val="22"/>
        </w:rPr>
        <w:t>Although no</w:t>
      </w:r>
      <w:r w:rsidRPr="008014B2">
        <w:rPr>
          <w:rFonts w:cs="Arial"/>
          <w:sz w:val="22"/>
          <w:szCs w:val="22"/>
        </w:rPr>
        <w:t xml:space="preserve"> arrest</w:t>
      </w:r>
      <w:r w:rsidR="00CE7DFC" w:rsidRPr="008014B2">
        <w:rPr>
          <w:rFonts w:cs="Arial"/>
          <w:sz w:val="22"/>
          <w:szCs w:val="22"/>
        </w:rPr>
        <w:t>s or prosecutions in respect of illegal brothel activity</w:t>
      </w:r>
      <w:r w:rsidRPr="008014B2">
        <w:rPr>
          <w:rFonts w:cs="Arial"/>
          <w:sz w:val="22"/>
          <w:szCs w:val="22"/>
        </w:rPr>
        <w:t xml:space="preserve"> </w:t>
      </w:r>
      <w:r w:rsidR="002E2484" w:rsidRPr="008014B2">
        <w:rPr>
          <w:rFonts w:cs="Arial"/>
          <w:sz w:val="22"/>
          <w:szCs w:val="22"/>
        </w:rPr>
        <w:t>were taken following this activity</w:t>
      </w:r>
      <w:r w:rsidRPr="008014B2">
        <w:rPr>
          <w:rFonts w:cs="Arial"/>
          <w:sz w:val="22"/>
          <w:szCs w:val="22"/>
        </w:rPr>
        <w:t xml:space="preserve">, three </w:t>
      </w:r>
      <w:r w:rsidR="007E72C3">
        <w:rPr>
          <w:rFonts w:cs="Arial"/>
          <w:sz w:val="22"/>
          <w:szCs w:val="22"/>
        </w:rPr>
        <w:t>people</w:t>
      </w:r>
      <w:r w:rsidR="007E72C3" w:rsidRPr="008014B2">
        <w:rPr>
          <w:rFonts w:cs="Arial"/>
          <w:sz w:val="22"/>
          <w:szCs w:val="22"/>
        </w:rPr>
        <w:t xml:space="preserve"> </w:t>
      </w:r>
      <w:r w:rsidRPr="008014B2">
        <w:rPr>
          <w:rFonts w:cs="Arial"/>
          <w:sz w:val="22"/>
          <w:szCs w:val="22"/>
        </w:rPr>
        <w:t>were deported for breaching visa conditions.</w:t>
      </w:r>
      <w:r w:rsidR="000F6158">
        <w:rPr>
          <w:rFonts w:cs="Arial"/>
          <w:sz w:val="22"/>
          <w:szCs w:val="22"/>
        </w:rPr>
        <w:t xml:space="preserve"> </w:t>
      </w:r>
      <w:r w:rsidR="007E72C3">
        <w:rPr>
          <w:rFonts w:cs="Arial"/>
          <w:sz w:val="22"/>
          <w:szCs w:val="22"/>
        </w:rPr>
        <w:t>It is unclear whether the individuals were sex workers, receptionists or managers.</w:t>
      </w:r>
    </w:p>
    <w:p w14:paraId="6A0A6F08" w14:textId="77777777" w:rsidR="00FD7BED" w:rsidRPr="008014B2" w:rsidRDefault="00FD7BED" w:rsidP="00FD7BED">
      <w:pPr>
        <w:rPr>
          <w:rFonts w:ascii="Arial Narrow" w:hAnsi="Arial Narrow"/>
          <w:b/>
          <w:color w:val="E36C0A"/>
          <w:sz w:val="28"/>
          <w:szCs w:val="28"/>
        </w:rPr>
      </w:pPr>
    </w:p>
    <w:p w14:paraId="2D5288BC" w14:textId="77777777" w:rsidR="005100C1" w:rsidRPr="008014B2" w:rsidRDefault="00AB2E09" w:rsidP="000327A1">
      <w:pPr>
        <w:pStyle w:val="Heading1"/>
        <w:rPr>
          <w:color w:val="E36C0A" w:themeColor="accent6" w:themeShade="BF"/>
        </w:rPr>
      </w:pPr>
      <w:r w:rsidRPr="008014B2">
        <w:rPr>
          <w:color w:val="E36C0A" w:themeColor="accent6" w:themeShade="BF"/>
        </w:rPr>
        <w:lastRenderedPageBreak/>
        <w:t>AUSTRALIAN SEX INDUSTRY LAWS – HOW EACH AUSTRALIAN JURISDICTION REGULATES THE SEX INDUSTRY</w:t>
      </w:r>
    </w:p>
    <w:p w14:paraId="52544D51" w14:textId="77777777" w:rsidR="00992D33" w:rsidRPr="008014B2" w:rsidRDefault="00992D33" w:rsidP="000327A1">
      <w:pPr>
        <w:keepNext/>
      </w:pPr>
    </w:p>
    <w:p w14:paraId="0726FF09" w14:textId="30891B08" w:rsidR="00992D33" w:rsidRPr="008014B2" w:rsidRDefault="00992D33" w:rsidP="000F6158">
      <w:pPr>
        <w:keepNext/>
        <w:rPr>
          <w:sz w:val="22"/>
          <w:szCs w:val="22"/>
        </w:rPr>
      </w:pPr>
      <w:r w:rsidRPr="008014B2">
        <w:rPr>
          <w:sz w:val="22"/>
          <w:szCs w:val="22"/>
        </w:rPr>
        <w:t>States and Territories in Australia adopt one of the three models, as described above, i</w:t>
      </w:r>
      <w:r w:rsidR="000F6158">
        <w:rPr>
          <w:sz w:val="22"/>
          <w:szCs w:val="22"/>
        </w:rPr>
        <w:t xml:space="preserve">n regulating the sex industry. </w:t>
      </w:r>
      <w:r w:rsidRPr="008014B2">
        <w:rPr>
          <w:sz w:val="22"/>
          <w:szCs w:val="22"/>
        </w:rPr>
        <w:t>Th</w:t>
      </w:r>
      <w:r w:rsidR="000F6158">
        <w:rPr>
          <w:sz w:val="22"/>
          <w:szCs w:val="22"/>
        </w:rPr>
        <w:t>is</w:t>
      </w:r>
      <w:r w:rsidRPr="008014B2">
        <w:rPr>
          <w:sz w:val="22"/>
          <w:szCs w:val="22"/>
        </w:rPr>
        <w:t xml:space="preserve"> table provides a basic outline</w:t>
      </w:r>
      <w:r w:rsidR="0076722C" w:rsidRPr="008014B2">
        <w:rPr>
          <w:sz w:val="22"/>
          <w:szCs w:val="22"/>
        </w:rPr>
        <w:t>:</w:t>
      </w:r>
    </w:p>
    <w:p w14:paraId="7E12B13E" w14:textId="77777777" w:rsidR="00992D33" w:rsidRPr="008014B2" w:rsidRDefault="00992D33" w:rsidP="000327A1">
      <w:pPr>
        <w:keepNext/>
        <w:rPr>
          <w:sz w:val="22"/>
          <w:szCs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304"/>
        <w:gridCol w:w="1418"/>
        <w:gridCol w:w="1559"/>
        <w:gridCol w:w="1418"/>
        <w:gridCol w:w="1842"/>
      </w:tblGrid>
      <w:tr w:rsidR="00F1010A" w:rsidRPr="008014B2" w14:paraId="4880FB3D" w14:textId="77777777" w:rsidTr="005A7F89">
        <w:trPr>
          <w:trHeight w:val="249"/>
        </w:trPr>
        <w:tc>
          <w:tcPr>
            <w:tcW w:w="959" w:type="dxa"/>
            <w:vAlign w:val="center"/>
          </w:tcPr>
          <w:p w14:paraId="2E268179" w14:textId="77777777" w:rsidR="00F04874" w:rsidRPr="008014B2" w:rsidRDefault="00F04874" w:rsidP="000327A1">
            <w:pPr>
              <w:pStyle w:val="Default"/>
              <w:keepNext/>
              <w:jc w:val="center"/>
              <w:rPr>
                <w:rFonts w:ascii="Arial Narrow" w:hAnsi="Arial Narrow" w:cs="Arial"/>
                <w:color w:val="1F497D" w:themeColor="text2"/>
                <w:sz w:val="20"/>
                <w:szCs w:val="20"/>
              </w:rPr>
            </w:pPr>
            <w:r w:rsidRPr="008014B2">
              <w:rPr>
                <w:rFonts w:ascii="Arial Narrow" w:hAnsi="Arial Narrow" w:cs="Arial"/>
                <w:b/>
                <w:bCs/>
                <w:color w:val="1F497D" w:themeColor="text2"/>
                <w:sz w:val="20"/>
                <w:szCs w:val="20"/>
              </w:rPr>
              <w:t>State</w:t>
            </w:r>
          </w:p>
        </w:tc>
        <w:tc>
          <w:tcPr>
            <w:tcW w:w="1304" w:type="dxa"/>
            <w:vAlign w:val="center"/>
          </w:tcPr>
          <w:p w14:paraId="1641D2CE" w14:textId="77777777" w:rsidR="00F04874" w:rsidRPr="008014B2" w:rsidRDefault="00F04874" w:rsidP="000327A1">
            <w:pPr>
              <w:pStyle w:val="Default"/>
              <w:keepNext/>
              <w:jc w:val="center"/>
              <w:rPr>
                <w:rFonts w:ascii="Arial Narrow" w:hAnsi="Arial Narrow" w:cs="Arial"/>
                <w:color w:val="1F497D" w:themeColor="text2"/>
                <w:sz w:val="20"/>
                <w:szCs w:val="20"/>
              </w:rPr>
            </w:pPr>
            <w:r w:rsidRPr="008014B2">
              <w:rPr>
                <w:rFonts w:ascii="Arial Narrow" w:hAnsi="Arial Narrow" w:cs="Arial"/>
                <w:b/>
                <w:bCs/>
                <w:color w:val="1F497D" w:themeColor="text2"/>
                <w:sz w:val="20"/>
                <w:szCs w:val="20"/>
              </w:rPr>
              <w:t>L</w:t>
            </w:r>
            <w:r w:rsidR="005A7F89" w:rsidRPr="008014B2">
              <w:rPr>
                <w:rFonts w:ascii="Arial Narrow" w:hAnsi="Arial Narrow" w:cs="Arial"/>
                <w:b/>
                <w:bCs/>
                <w:color w:val="1F497D" w:themeColor="text2"/>
                <w:sz w:val="20"/>
                <w:szCs w:val="20"/>
              </w:rPr>
              <w:t>egislation</w:t>
            </w:r>
          </w:p>
        </w:tc>
        <w:tc>
          <w:tcPr>
            <w:tcW w:w="1418" w:type="dxa"/>
            <w:vAlign w:val="center"/>
          </w:tcPr>
          <w:p w14:paraId="7640E620" w14:textId="5CD861B2" w:rsidR="00F04874" w:rsidRPr="008014B2" w:rsidRDefault="00F04874" w:rsidP="004F7D00">
            <w:pPr>
              <w:pStyle w:val="Default"/>
              <w:keepNext/>
              <w:rPr>
                <w:rFonts w:ascii="Arial Narrow" w:hAnsi="Arial Narrow" w:cs="Arial"/>
                <w:color w:val="1F497D" w:themeColor="text2"/>
                <w:sz w:val="20"/>
                <w:szCs w:val="20"/>
              </w:rPr>
            </w:pPr>
            <w:r w:rsidRPr="008014B2">
              <w:rPr>
                <w:rFonts w:ascii="Arial Narrow" w:hAnsi="Arial Narrow" w:cs="Arial"/>
                <w:b/>
                <w:bCs/>
                <w:color w:val="1F497D" w:themeColor="text2"/>
                <w:sz w:val="20"/>
                <w:szCs w:val="20"/>
              </w:rPr>
              <w:t>Solo</w:t>
            </w:r>
            <w:r w:rsidR="005A7F89" w:rsidRPr="008014B2">
              <w:rPr>
                <w:rFonts w:ascii="Arial Narrow" w:hAnsi="Arial Narrow" w:cs="Arial"/>
                <w:b/>
                <w:bCs/>
                <w:color w:val="1F497D" w:themeColor="text2"/>
                <w:sz w:val="20"/>
                <w:szCs w:val="20"/>
              </w:rPr>
              <w:t xml:space="preserve"> </w:t>
            </w:r>
            <w:r w:rsidR="004F7D00">
              <w:rPr>
                <w:rFonts w:ascii="Arial Narrow" w:hAnsi="Arial Narrow" w:cs="Arial"/>
                <w:b/>
                <w:bCs/>
                <w:color w:val="1F497D" w:themeColor="text2"/>
                <w:sz w:val="20"/>
                <w:szCs w:val="20"/>
              </w:rPr>
              <w:t>w</w:t>
            </w:r>
            <w:r w:rsidRPr="008014B2">
              <w:rPr>
                <w:rFonts w:ascii="Arial Narrow" w:hAnsi="Arial Narrow" w:cs="Arial"/>
                <w:b/>
                <w:bCs/>
                <w:color w:val="1F497D" w:themeColor="text2"/>
                <w:sz w:val="20"/>
                <w:szCs w:val="20"/>
              </w:rPr>
              <w:t>orker</w:t>
            </w:r>
          </w:p>
        </w:tc>
        <w:tc>
          <w:tcPr>
            <w:tcW w:w="1559" w:type="dxa"/>
            <w:vAlign w:val="center"/>
          </w:tcPr>
          <w:p w14:paraId="32C949CB" w14:textId="77777777" w:rsidR="00F04874" w:rsidRPr="008014B2" w:rsidRDefault="00F04874" w:rsidP="000327A1">
            <w:pPr>
              <w:pStyle w:val="Default"/>
              <w:keepNext/>
              <w:jc w:val="center"/>
              <w:rPr>
                <w:rFonts w:ascii="Arial Narrow" w:hAnsi="Arial Narrow" w:cs="Arial"/>
                <w:color w:val="1F497D" w:themeColor="text2"/>
                <w:sz w:val="20"/>
                <w:szCs w:val="20"/>
              </w:rPr>
            </w:pPr>
            <w:r w:rsidRPr="008014B2">
              <w:rPr>
                <w:rFonts w:ascii="Arial Narrow" w:hAnsi="Arial Narrow" w:cs="Arial"/>
                <w:b/>
                <w:bCs/>
                <w:color w:val="1F497D" w:themeColor="text2"/>
                <w:sz w:val="20"/>
                <w:szCs w:val="20"/>
              </w:rPr>
              <w:t>Brothel</w:t>
            </w:r>
          </w:p>
        </w:tc>
        <w:tc>
          <w:tcPr>
            <w:tcW w:w="1418" w:type="dxa"/>
            <w:vAlign w:val="center"/>
          </w:tcPr>
          <w:p w14:paraId="6F20C770" w14:textId="6770BFF7" w:rsidR="00F04874" w:rsidRPr="008014B2" w:rsidRDefault="00F04874" w:rsidP="004F7D00">
            <w:pPr>
              <w:pStyle w:val="Default"/>
              <w:keepNext/>
              <w:jc w:val="center"/>
              <w:rPr>
                <w:rFonts w:ascii="Arial Narrow" w:hAnsi="Arial Narrow" w:cs="Arial"/>
                <w:color w:val="1F497D" w:themeColor="text2"/>
                <w:sz w:val="20"/>
                <w:szCs w:val="20"/>
              </w:rPr>
            </w:pPr>
            <w:r w:rsidRPr="008014B2">
              <w:rPr>
                <w:rFonts w:ascii="Arial Narrow" w:hAnsi="Arial Narrow" w:cs="Arial"/>
                <w:b/>
                <w:bCs/>
                <w:color w:val="1F497D" w:themeColor="text2"/>
                <w:sz w:val="20"/>
                <w:szCs w:val="20"/>
              </w:rPr>
              <w:t>Escort/</w:t>
            </w:r>
            <w:r w:rsidR="004F7D00">
              <w:rPr>
                <w:rFonts w:ascii="Arial Narrow" w:hAnsi="Arial Narrow" w:cs="Arial"/>
                <w:b/>
                <w:bCs/>
                <w:color w:val="1F497D" w:themeColor="text2"/>
                <w:sz w:val="20"/>
                <w:szCs w:val="20"/>
              </w:rPr>
              <w:t>o</w:t>
            </w:r>
            <w:r w:rsidRPr="008014B2">
              <w:rPr>
                <w:rFonts w:ascii="Arial Narrow" w:hAnsi="Arial Narrow" w:cs="Arial"/>
                <w:b/>
                <w:bCs/>
                <w:color w:val="1F497D" w:themeColor="text2"/>
                <w:sz w:val="20"/>
                <w:szCs w:val="20"/>
              </w:rPr>
              <w:t xml:space="preserve">utcall </w:t>
            </w:r>
            <w:r w:rsidR="004F7D00">
              <w:rPr>
                <w:rFonts w:ascii="Arial Narrow" w:hAnsi="Arial Narrow" w:cs="Arial"/>
                <w:b/>
                <w:bCs/>
                <w:color w:val="1F497D" w:themeColor="text2"/>
                <w:sz w:val="20"/>
                <w:szCs w:val="20"/>
              </w:rPr>
              <w:t>a</w:t>
            </w:r>
            <w:r w:rsidRPr="008014B2">
              <w:rPr>
                <w:rFonts w:ascii="Arial Narrow" w:hAnsi="Arial Narrow" w:cs="Arial"/>
                <w:b/>
                <w:bCs/>
                <w:color w:val="1F497D" w:themeColor="text2"/>
                <w:sz w:val="20"/>
                <w:szCs w:val="20"/>
              </w:rPr>
              <w:t>gencies</w:t>
            </w:r>
          </w:p>
        </w:tc>
        <w:tc>
          <w:tcPr>
            <w:tcW w:w="1842" w:type="dxa"/>
            <w:vAlign w:val="center"/>
          </w:tcPr>
          <w:p w14:paraId="578FF398" w14:textId="5C792B2B" w:rsidR="00F04874" w:rsidRPr="008014B2" w:rsidRDefault="00F04874" w:rsidP="004F7D00">
            <w:pPr>
              <w:pStyle w:val="Default"/>
              <w:keepNext/>
              <w:rPr>
                <w:rFonts w:ascii="Arial Narrow" w:hAnsi="Arial Narrow" w:cs="Arial"/>
                <w:b/>
                <w:bCs/>
                <w:color w:val="1F497D" w:themeColor="text2"/>
                <w:sz w:val="20"/>
                <w:szCs w:val="20"/>
              </w:rPr>
            </w:pPr>
            <w:r w:rsidRPr="008014B2">
              <w:rPr>
                <w:rFonts w:ascii="Arial Narrow" w:hAnsi="Arial Narrow" w:cs="Arial"/>
                <w:b/>
                <w:bCs/>
                <w:color w:val="1F497D" w:themeColor="text2"/>
                <w:sz w:val="20"/>
                <w:szCs w:val="20"/>
              </w:rPr>
              <w:t xml:space="preserve">Regulated </w:t>
            </w:r>
            <w:r w:rsidR="004F7D00">
              <w:rPr>
                <w:rFonts w:ascii="Arial Narrow" w:hAnsi="Arial Narrow" w:cs="Arial"/>
                <w:b/>
                <w:bCs/>
                <w:color w:val="1F497D" w:themeColor="text2"/>
                <w:sz w:val="20"/>
                <w:szCs w:val="20"/>
              </w:rPr>
              <w:t>b</w:t>
            </w:r>
            <w:r w:rsidRPr="008014B2">
              <w:rPr>
                <w:rFonts w:ascii="Arial Narrow" w:hAnsi="Arial Narrow" w:cs="Arial"/>
                <w:b/>
                <w:bCs/>
                <w:color w:val="1F497D" w:themeColor="text2"/>
                <w:sz w:val="20"/>
                <w:szCs w:val="20"/>
              </w:rPr>
              <w:t>y</w:t>
            </w:r>
          </w:p>
        </w:tc>
      </w:tr>
      <w:tr w:rsidR="00F04874" w:rsidRPr="008014B2" w14:paraId="2B09B790" w14:textId="77777777" w:rsidTr="005A7F89">
        <w:trPr>
          <w:trHeight w:val="1085"/>
        </w:trPr>
        <w:tc>
          <w:tcPr>
            <w:tcW w:w="959" w:type="dxa"/>
            <w:vAlign w:val="center"/>
          </w:tcPr>
          <w:p w14:paraId="17333804" w14:textId="77777777" w:rsidR="00F04874" w:rsidRPr="008014B2" w:rsidRDefault="00F04874" w:rsidP="00021312">
            <w:pPr>
              <w:pStyle w:val="Default"/>
              <w:jc w:val="center"/>
              <w:rPr>
                <w:rFonts w:ascii="Arial Narrow" w:hAnsi="Arial Narrow" w:cs="Arial"/>
                <w:color w:val="1F497D" w:themeColor="text2"/>
                <w:sz w:val="18"/>
                <w:szCs w:val="18"/>
              </w:rPr>
            </w:pPr>
            <w:r w:rsidRPr="008014B2">
              <w:rPr>
                <w:rFonts w:ascii="Arial Narrow" w:hAnsi="Arial Narrow" w:cs="Arial"/>
                <w:b/>
                <w:bCs/>
                <w:color w:val="1F497D" w:themeColor="text2"/>
                <w:sz w:val="18"/>
                <w:szCs w:val="18"/>
              </w:rPr>
              <w:t>NSW</w:t>
            </w:r>
          </w:p>
        </w:tc>
        <w:tc>
          <w:tcPr>
            <w:tcW w:w="1304" w:type="dxa"/>
            <w:vAlign w:val="center"/>
          </w:tcPr>
          <w:p w14:paraId="22F8B7AA" w14:textId="77777777" w:rsidR="00F04874" w:rsidRPr="008014B2" w:rsidRDefault="00F04874" w:rsidP="00021312">
            <w:pPr>
              <w:pStyle w:val="Default"/>
              <w:rPr>
                <w:rFonts w:ascii="Arial Narrow" w:hAnsi="Arial Narrow" w:cs="Arial"/>
                <w:sz w:val="18"/>
                <w:szCs w:val="18"/>
              </w:rPr>
            </w:pPr>
            <w:r w:rsidRPr="008014B2">
              <w:rPr>
                <w:rFonts w:ascii="Arial Narrow" w:hAnsi="Arial Narrow" w:cs="Arial"/>
                <w:i/>
                <w:iCs/>
                <w:sz w:val="18"/>
                <w:szCs w:val="18"/>
              </w:rPr>
              <w:t>Restricted Premises Act 1943</w:t>
            </w:r>
          </w:p>
          <w:p w14:paraId="3AAAAFCD" w14:textId="77777777" w:rsidR="00F04874" w:rsidRPr="008014B2" w:rsidRDefault="00F04874" w:rsidP="00021312">
            <w:pPr>
              <w:pStyle w:val="Default"/>
              <w:rPr>
                <w:rFonts w:ascii="Arial Narrow" w:hAnsi="Arial Narrow" w:cs="Arial"/>
                <w:i/>
                <w:iCs/>
                <w:sz w:val="18"/>
                <w:szCs w:val="18"/>
              </w:rPr>
            </w:pPr>
          </w:p>
          <w:p w14:paraId="41272A68" w14:textId="77777777" w:rsidR="00F04874" w:rsidRPr="008014B2" w:rsidRDefault="00F04874" w:rsidP="00021312">
            <w:pPr>
              <w:pStyle w:val="Default"/>
              <w:rPr>
                <w:rFonts w:ascii="Arial Narrow" w:hAnsi="Arial Narrow" w:cs="Arial"/>
                <w:sz w:val="18"/>
                <w:szCs w:val="18"/>
              </w:rPr>
            </w:pPr>
            <w:r w:rsidRPr="008014B2">
              <w:rPr>
                <w:rFonts w:ascii="Arial Narrow" w:hAnsi="Arial Narrow" w:cs="Arial"/>
                <w:i/>
                <w:iCs/>
                <w:sz w:val="18"/>
                <w:szCs w:val="18"/>
              </w:rPr>
              <w:t xml:space="preserve">Disorderly Houses Amendment Act 1995 </w:t>
            </w:r>
          </w:p>
        </w:tc>
        <w:tc>
          <w:tcPr>
            <w:tcW w:w="1418" w:type="dxa"/>
            <w:vAlign w:val="center"/>
          </w:tcPr>
          <w:p w14:paraId="1692B6F1"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No licence required </w:t>
            </w:r>
          </w:p>
          <w:p w14:paraId="15810941" w14:textId="70155AF5"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No specific planning requirements</w:t>
            </w:r>
            <w:r w:rsidR="004F7D00">
              <w:rPr>
                <w:rFonts w:ascii="Arial Narrow" w:hAnsi="Arial Narrow" w:cs="Arial"/>
                <w:sz w:val="18"/>
                <w:szCs w:val="18"/>
              </w:rPr>
              <w:t>.</w:t>
            </w:r>
            <w:r w:rsidRPr="008014B2">
              <w:rPr>
                <w:rFonts w:ascii="Arial Narrow" w:hAnsi="Arial Narrow" w:cs="Arial"/>
                <w:sz w:val="18"/>
                <w:szCs w:val="18"/>
              </w:rPr>
              <w:t xml:space="preserve"> </w:t>
            </w:r>
          </w:p>
        </w:tc>
        <w:tc>
          <w:tcPr>
            <w:tcW w:w="1559" w:type="dxa"/>
            <w:vAlign w:val="center"/>
          </w:tcPr>
          <w:p w14:paraId="124CC3F4"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No licence required. Only planning law applies – Local government can apply to </w:t>
            </w:r>
            <w:r w:rsidRPr="008014B2">
              <w:rPr>
                <w:rFonts w:ascii="Arial Narrow" w:hAnsi="Arial Narrow" w:cs="Arial"/>
                <w:i/>
                <w:iCs/>
                <w:sz w:val="18"/>
                <w:szCs w:val="18"/>
              </w:rPr>
              <w:t xml:space="preserve">Land and Environment Court </w:t>
            </w:r>
            <w:r w:rsidRPr="008014B2">
              <w:rPr>
                <w:rFonts w:ascii="Arial Narrow" w:hAnsi="Arial Narrow" w:cs="Arial"/>
                <w:sz w:val="18"/>
                <w:szCs w:val="18"/>
              </w:rPr>
              <w:t xml:space="preserve">to close a brothel if there have been sufficient complaints. </w:t>
            </w:r>
          </w:p>
        </w:tc>
        <w:tc>
          <w:tcPr>
            <w:tcW w:w="1418" w:type="dxa"/>
            <w:vAlign w:val="center"/>
          </w:tcPr>
          <w:p w14:paraId="26062A1B" w14:textId="44F1A5B1"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No licence required</w:t>
            </w:r>
            <w:r w:rsidR="004F7D00">
              <w:rPr>
                <w:rFonts w:ascii="Arial Narrow" w:hAnsi="Arial Narrow" w:cs="Arial"/>
                <w:sz w:val="18"/>
                <w:szCs w:val="18"/>
              </w:rPr>
              <w:t>.</w:t>
            </w:r>
            <w:r w:rsidRPr="008014B2">
              <w:rPr>
                <w:rFonts w:ascii="Arial Narrow" w:hAnsi="Arial Narrow" w:cs="Arial"/>
                <w:sz w:val="18"/>
                <w:szCs w:val="18"/>
              </w:rPr>
              <w:t xml:space="preserve"> </w:t>
            </w:r>
          </w:p>
        </w:tc>
        <w:tc>
          <w:tcPr>
            <w:tcW w:w="1842" w:type="dxa"/>
            <w:vAlign w:val="center"/>
          </w:tcPr>
          <w:p w14:paraId="558A05B4" w14:textId="7E4F580B" w:rsidR="00F04874" w:rsidRPr="008014B2" w:rsidRDefault="00F04874" w:rsidP="00F04874">
            <w:pPr>
              <w:pStyle w:val="Default"/>
              <w:rPr>
                <w:rFonts w:ascii="Arial Narrow" w:hAnsi="Arial Narrow" w:cs="Arial"/>
                <w:sz w:val="18"/>
                <w:szCs w:val="18"/>
              </w:rPr>
            </w:pPr>
            <w:r w:rsidRPr="008014B2">
              <w:rPr>
                <w:rFonts w:ascii="Arial Narrow" w:hAnsi="Arial Narrow" w:cs="Arial"/>
                <w:sz w:val="18"/>
                <w:szCs w:val="18"/>
                <w:shd w:val="clear" w:color="auto" w:fill="FFFFFF"/>
              </w:rPr>
              <w:t>Local councils are responsible for regulating sex services premises in their area</w:t>
            </w:r>
            <w:r w:rsidR="004F7D00">
              <w:rPr>
                <w:rFonts w:ascii="Arial Narrow" w:hAnsi="Arial Narrow" w:cs="Arial"/>
                <w:sz w:val="18"/>
                <w:szCs w:val="18"/>
                <w:shd w:val="clear" w:color="auto" w:fill="FFFFFF"/>
              </w:rPr>
              <w:t>.</w:t>
            </w:r>
          </w:p>
        </w:tc>
      </w:tr>
      <w:tr w:rsidR="00F04874" w:rsidRPr="008014B2" w14:paraId="6CCF6D5E" w14:textId="77777777" w:rsidTr="005A7F89">
        <w:trPr>
          <w:trHeight w:val="1408"/>
        </w:trPr>
        <w:tc>
          <w:tcPr>
            <w:tcW w:w="959" w:type="dxa"/>
            <w:vAlign w:val="center"/>
          </w:tcPr>
          <w:p w14:paraId="2ED3DBBE" w14:textId="77777777" w:rsidR="00F04874" w:rsidRPr="008014B2" w:rsidRDefault="00F04874" w:rsidP="00021312">
            <w:pPr>
              <w:pStyle w:val="Default"/>
              <w:jc w:val="center"/>
              <w:rPr>
                <w:rFonts w:ascii="Arial Narrow" w:hAnsi="Arial Narrow" w:cs="Arial"/>
                <w:color w:val="1F497D" w:themeColor="text2"/>
                <w:sz w:val="18"/>
                <w:szCs w:val="18"/>
              </w:rPr>
            </w:pPr>
            <w:r w:rsidRPr="008014B2">
              <w:rPr>
                <w:rFonts w:ascii="Arial Narrow" w:hAnsi="Arial Narrow" w:cs="Arial"/>
                <w:b/>
                <w:bCs/>
                <w:color w:val="1F497D" w:themeColor="text2"/>
                <w:sz w:val="18"/>
                <w:szCs w:val="18"/>
              </w:rPr>
              <w:t>Vic</w:t>
            </w:r>
          </w:p>
        </w:tc>
        <w:tc>
          <w:tcPr>
            <w:tcW w:w="1304" w:type="dxa"/>
            <w:vAlign w:val="center"/>
          </w:tcPr>
          <w:p w14:paraId="10A1C5FE"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i/>
                <w:iCs/>
                <w:sz w:val="18"/>
                <w:szCs w:val="18"/>
              </w:rPr>
              <w:t xml:space="preserve">Prostitution Control Act 1994 </w:t>
            </w:r>
          </w:p>
        </w:tc>
        <w:tc>
          <w:tcPr>
            <w:tcW w:w="1418" w:type="dxa"/>
            <w:vAlign w:val="center"/>
          </w:tcPr>
          <w:p w14:paraId="29355D11"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No licence required but must register with Business Licensing Authority. Up to 2 people may work together. </w:t>
            </w:r>
          </w:p>
        </w:tc>
        <w:tc>
          <w:tcPr>
            <w:tcW w:w="1559" w:type="dxa"/>
            <w:vAlign w:val="center"/>
          </w:tcPr>
          <w:p w14:paraId="7F402D10" w14:textId="463165A6"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Must be licensed. Limited to 6 rooms and must be personally supervised. N.B. Section 10(3</w:t>
            </w:r>
            <w:proofErr w:type="gramStart"/>
            <w:r w:rsidRPr="008014B2">
              <w:rPr>
                <w:rFonts w:ascii="Arial Narrow" w:hAnsi="Arial Narrow" w:cs="Arial"/>
                <w:sz w:val="18"/>
                <w:szCs w:val="18"/>
              </w:rPr>
              <w:t>)(</w:t>
            </w:r>
            <w:proofErr w:type="gramEnd"/>
            <w:r w:rsidRPr="008014B2">
              <w:rPr>
                <w:rFonts w:ascii="Arial Narrow" w:hAnsi="Arial Narrow" w:cs="Arial"/>
                <w:sz w:val="18"/>
                <w:szCs w:val="18"/>
              </w:rPr>
              <w:t>b) requires planning permit as well as a licence to have been obtained before a business owner can avoid a charge of ―living off the earnings and section 80 requires licence and planning permit to avoid declaration as a ―proscribed brothel</w:t>
            </w:r>
            <w:r w:rsidR="004F7D00">
              <w:rPr>
                <w:rFonts w:ascii="Arial Narrow" w:hAnsi="Arial Narrow" w:cs="Arial"/>
                <w:sz w:val="18"/>
                <w:szCs w:val="18"/>
              </w:rPr>
              <w:t>.</w:t>
            </w:r>
            <w:r w:rsidRPr="008014B2">
              <w:rPr>
                <w:rFonts w:ascii="Arial Narrow" w:hAnsi="Arial Narrow" w:cs="Arial"/>
                <w:sz w:val="18"/>
                <w:szCs w:val="18"/>
              </w:rPr>
              <w:t xml:space="preserve"> </w:t>
            </w:r>
          </w:p>
        </w:tc>
        <w:tc>
          <w:tcPr>
            <w:tcW w:w="1418" w:type="dxa"/>
            <w:vAlign w:val="center"/>
          </w:tcPr>
          <w:p w14:paraId="5C0DC17C" w14:textId="056E4F58"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Must be licensed</w:t>
            </w:r>
            <w:r w:rsidR="004F7D00">
              <w:rPr>
                <w:rFonts w:ascii="Arial Narrow" w:hAnsi="Arial Narrow" w:cs="Arial"/>
                <w:sz w:val="18"/>
                <w:szCs w:val="18"/>
              </w:rPr>
              <w:t>.</w:t>
            </w:r>
            <w:r w:rsidRPr="008014B2">
              <w:rPr>
                <w:rFonts w:ascii="Arial Narrow" w:hAnsi="Arial Narrow" w:cs="Arial"/>
                <w:sz w:val="18"/>
                <w:szCs w:val="18"/>
              </w:rPr>
              <w:t xml:space="preserve"> </w:t>
            </w:r>
          </w:p>
        </w:tc>
        <w:tc>
          <w:tcPr>
            <w:tcW w:w="1842" w:type="dxa"/>
          </w:tcPr>
          <w:p w14:paraId="16C4A9DC" w14:textId="77777777" w:rsidR="00F04874" w:rsidRPr="008014B2" w:rsidRDefault="00F04874" w:rsidP="00E06FA8">
            <w:pPr>
              <w:rPr>
                <w:rFonts w:ascii="Arial Narrow" w:hAnsi="Arial Narrow"/>
                <w:sz w:val="18"/>
                <w:szCs w:val="18"/>
              </w:rPr>
            </w:pPr>
            <w:r w:rsidRPr="008014B2">
              <w:rPr>
                <w:rFonts w:ascii="Arial Narrow" w:hAnsi="Arial Narrow"/>
                <w:sz w:val="18"/>
                <w:szCs w:val="18"/>
              </w:rPr>
              <w:t>Brothels are regulated by local council planning</w:t>
            </w:r>
          </w:p>
          <w:p w14:paraId="11B52169" w14:textId="77777777" w:rsidR="00F04874" w:rsidRPr="008014B2" w:rsidRDefault="00F04874" w:rsidP="00E06FA8">
            <w:pPr>
              <w:rPr>
                <w:rFonts w:ascii="Arial Narrow" w:hAnsi="Arial Narrow"/>
                <w:sz w:val="18"/>
                <w:szCs w:val="18"/>
              </w:rPr>
            </w:pPr>
            <w:r w:rsidRPr="008014B2">
              <w:rPr>
                <w:rFonts w:ascii="Arial Narrow" w:hAnsi="Arial Narrow"/>
                <w:sz w:val="18"/>
                <w:szCs w:val="18"/>
              </w:rPr>
              <w:t xml:space="preserve">An exempt prostitution service provider can operate a brothel with up to one other person working in the brothel, apart from </w:t>
            </w:r>
            <w:r w:rsidR="00E06FA8" w:rsidRPr="008014B2">
              <w:rPr>
                <w:rFonts w:ascii="Arial Narrow" w:hAnsi="Arial Narrow"/>
                <w:sz w:val="18"/>
                <w:szCs w:val="18"/>
              </w:rPr>
              <w:t>them</w:t>
            </w:r>
            <w:r w:rsidRPr="008014B2">
              <w:rPr>
                <w:rFonts w:ascii="Arial Narrow" w:hAnsi="Arial Narrow"/>
                <w:sz w:val="18"/>
                <w:szCs w:val="18"/>
              </w:rPr>
              <w:t xml:space="preserve">. </w:t>
            </w:r>
            <w:r w:rsidR="00E06FA8" w:rsidRPr="008014B2">
              <w:rPr>
                <w:rFonts w:ascii="Arial Narrow" w:hAnsi="Arial Narrow"/>
                <w:sz w:val="18"/>
                <w:szCs w:val="18"/>
              </w:rPr>
              <w:t>A</w:t>
            </w:r>
            <w:r w:rsidRPr="008014B2">
              <w:rPr>
                <w:rFonts w:ascii="Arial Narrow" w:hAnsi="Arial Narrow"/>
                <w:sz w:val="18"/>
                <w:szCs w:val="18"/>
              </w:rPr>
              <w:t xml:space="preserve"> licence from the B</w:t>
            </w:r>
            <w:r w:rsidR="00E06FA8" w:rsidRPr="008014B2">
              <w:rPr>
                <w:rFonts w:ascii="Arial Narrow" w:hAnsi="Arial Narrow"/>
                <w:sz w:val="18"/>
                <w:szCs w:val="18"/>
              </w:rPr>
              <w:t xml:space="preserve">usiness </w:t>
            </w:r>
            <w:r w:rsidRPr="008014B2">
              <w:rPr>
                <w:rFonts w:ascii="Arial Narrow" w:hAnsi="Arial Narrow"/>
                <w:sz w:val="18"/>
                <w:szCs w:val="18"/>
              </w:rPr>
              <w:t>L</w:t>
            </w:r>
            <w:r w:rsidR="00E06FA8" w:rsidRPr="008014B2">
              <w:rPr>
                <w:rFonts w:ascii="Arial Narrow" w:hAnsi="Arial Narrow"/>
                <w:sz w:val="18"/>
                <w:szCs w:val="18"/>
              </w:rPr>
              <w:t xml:space="preserve">icensing </w:t>
            </w:r>
            <w:r w:rsidRPr="008014B2">
              <w:rPr>
                <w:rFonts w:ascii="Arial Narrow" w:hAnsi="Arial Narrow"/>
                <w:sz w:val="18"/>
                <w:szCs w:val="18"/>
              </w:rPr>
              <w:t>A</w:t>
            </w:r>
            <w:r w:rsidR="00E06FA8" w:rsidRPr="008014B2">
              <w:rPr>
                <w:rFonts w:ascii="Arial Narrow" w:hAnsi="Arial Narrow"/>
                <w:sz w:val="18"/>
                <w:szCs w:val="18"/>
              </w:rPr>
              <w:t xml:space="preserve">uthority is not required </w:t>
            </w:r>
            <w:r w:rsidRPr="008014B2">
              <w:rPr>
                <w:rFonts w:ascii="Arial Narrow" w:hAnsi="Arial Narrow"/>
                <w:sz w:val="18"/>
                <w:szCs w:val="18"/>
              </w:rPr>
              <w:t xml:space="preserve">however, a permit to operate a brothel granted under the </w:t>
            </w:r>
            <w:r w:rsidRPr="008014B2">
              <w:rPr>
                <w:rFonts w:ascii="Arial Narrow" w:hAnsi="Arial Narrow"/>
                <w:i/>
                <w:sz w:val="18"/>
                <w:szCs w:val="18"/>
              </w:rPr>
              <w:t>Planning and Environment Act 1987</w:t>
            </w:r>
            <w:r w:rsidR="00E06FA8" w:rsidRPr="008014B2">
              <w:rPr>
                <w:rFonts w:ascii="Arial Narrow" w:hAnsi="Arial Narrow"/>
                <w:sz w:val="18"/>
                <w:szCs w:val="18"/>
              </w:rPr>
              <w:t xml:space="preserve"> is</w:t>
            </w:r>
            <w:r w:rsidRPr="008014B2">
              <w:rPr>
                <w:rFonts w:ascii="Arial Narrow" w:hAnsi="Arial Narrow"/>
                <w:sz w:val="18"/>
                <w:szCs w:val="18"/>
              </w:rPr>
              <w:t>. </w:t>
            </w:r>
          </w:p>
        </w:tc>
      </w:tr>
      <w:tr w:rsidR="00F04874" w:rsidRPr="008014B2" w14:paraId="05399FEC" w14:textId="77777777" w:rsidTr="005A7F89">
        <w:trPr>
          <w:trHeight w:val="1085"/>
        </w:trPr>
        <w:tc>
          <w:tcPr>
            <w:tcW w:w="959" w:type="dxa"/>
            <w:vAlign w:val="center"/>
          </w:tcPr>
          <w:p w14:paraId="6CA3A023" w14:textId="77777777" w:rsidR="00F04874" w:rsidRPr="008014B2" w:rsidRDefault="00F04874" w:rsidP="00021312">
            <w:pPr>
              <w:pStyle w:val="Default"/>
              <w:jc w:val="center"/>
              <w:rPr>
                <w:rFonts w:ascii="Arial Narrow" w:hAnsi="Arial Narrow" w:cs="Arial"/>
                <w:color w:val="1F497D" w:themeColor="text2"/>
                <w:sz w:val="18"/>
                <w:szCs w:val="18"/>
              </w:rPr>
            </w:pPr>
            <w:r w:rsidRPr="008014B2">
              <w:rPr>
                <w:rFonts w:ascii="Arial Narrow" w:hAnsi="Arial Narrow" w:cs="Arial"/>
                <w:b/>
                <w:bCs/>
                <w:color w:val="1F497D" w:themeColor="text2"/>
                <w:sz w:val="18"/>
                <w:szCs w:val="18"/>
              </w:rPr>
              <w:t>Qld</w:t>
            </w:r>
          </w:p>
        </w:tc>
        <w:tc>
          <w:tcPr>
            <w:tcW w:w="1304" w:type="dxa"/>
            <w:vAlign w:val="center"/>
          </w:tcPr>
          <w:p w14:paraId="5C435B9E"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i/>
                <w:iCs/>
                <w:sz w:val="18"/>
                <w:szCs w:val="18"/>
              </w:rPr>
              <w:t xml:space="preserve">Prostitution Act 1999 </w:t>
            </w:r>
          </w:p>
        </w:tc>
        <w:tc>
          <w:tcPr>
            <w:tcW w:w="1418" w:type="dxa"/>
            <w:vAlign w:val="center"/>
          </w:tcPr>
          <w:p w14:paraId="1F1EB4CF" w14:textId="2F7A06A2"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No licence required but must work completely alone. No specific planning requirements</w:t>
            </w:r>
            <w:r w:rsidR="004F7D00">
              <w:rPr>
                <w:rFonts w:ascii="Arial Narrow" w:hAnsi="Arial Narrow" w:cs="Arial"/>
                <w:sz w:val="18"/>
                <w:szCs w:val="18"/>
              </w:rPr>
              <w:t>.</w:t>
            </w:r>
            <w:r w:rsidRPr="008014B2">
              <w:rPr>
                <w:rFonts w:ascii="Arial Narrow" w:hAnsi="Arial Narrow" w:cs="Arial"/>
                <w:sz w:val="18"/>
                <w:szCs w:val="18"/>
              </w:rPr>
              <w:t xml:space="preserve"> </w:t>
            </w:r>
          </w:p>
        </w:tc>
        <w:tc>
          <w:tcPr>
            <w:tcW w:w="1559" w:type="dxa"/>
            <w:vAlign w:val="center"/>
          </w:tcPr>
          <w:p w14:paraId="780B3F10"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Must be licensed. Limited to 5 rooms and no more than 8 workers. S 15 provides that licence application need not be considered until (planning) development approval </w:t>
            </w:r>
          </w:p>
        </w:tc>
        <w:tc>
          <w:tcPr>
            <w:tcW w:w="1418" w:type="dxa"/>
            <w:vAlign w:val="center"/>
          </w:tcPr>
          <w:p w14:paraId="627F4F28"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Illegal </w:t>
            </w:r>
          </w:p>
        </w:tc>
        <w:tc>
          <w:tcPr>
            <w:tcW w:w="1842" w:type="dxa"/>
            <w:vAlign w:val="center"/>
          </w:tcPr>
          <w:p w14:paraId="490CA598" w14:textId="2212CC39" w:rsidR="00F04874" w:rsidRPr="008014B2" w:rsidRDefault="00E06FA8" w:rsidP="00E06FA8">
            <w:pPr>
              <w:rPr>
                <w:rFonts w:ascii="Arial Narrow" w:hAnsi="Arial Narrow"/>
                <w:sz w:val="18"/>
                <w:szCs w:val="18"/>
              </w:rPr>
            </w:pPr>
            <w:r w:rsidRPr="008014B2">
              <w:rPr>
                <w:rFonts w:ascii="Arial Narrow" w:hAnsi="Arial Narrow"/>
                <w:sz w:val="18"/>
                <w:szCs w:val="18"/>
              </w:rPr>
              <w:t>Prostitution Licensing Authority (PLA) was established to regulate prostitution in Queensland by implementing the </w:t>
            </w:r>
            <w:r w:rsidRPr="008014B2">
              <w:rPr>
                <w:rFonts w:ascii="Arial Narrow" w:hAnsi="Arial Narrow"/>
                <w:i/>
                <w:sz w:val="18"/>
                <w:szCs w:val="18"/>
              </w:rPr>
              <w:t>Prostitution Act 1999</w:t>
            </w:r>
            <w:r w:rsidR="004F7D00">
              <w:rPr>
                <w:rFonts w:ascii="Arial Narrow" w:hAnsi="Arial Narrow"/>
                <w:i/>
                <w:sz w:val="18"/>
                <w:szCs w:val="18"/>
              </w:rPr>
              <w:t>.</w:t>
            </w:r>
          </w:p>
        </w:tc>
      </w:tr>
      <w:tr w:rsidR="00F04874" w:rsidRPr="008014B2" w14:paraId="23B3E024" w14:textId="77777777" w:rsidTr="005A7F89">
        <w:trPr>
          <w:trHeight w:val="1085"/>
        </w:trPr>
        <w:tc>
          <w:tcPr>
            <w:tcW w:w="959" w:type="dxa"/>
            <w:tcBorders>
              <w:top w:val="single" w:sz="4" w:space="0" w:color="auto"/>
              <w:left w:val="single" w:sz="4" w:space="0" w:color="auto"/>
              <w:bottom w:val="single" w:sz="4" w:space="0" w:color="auto"/>
              <w:right w:val="single" w:sz="4" w:space="0" w:color="auto"/>
            </w:tcBorders>
            <w:vAlign w:val="center"/>
          </w:tcPr>
          <w:p w14:paraId="0EB8E333" w14:textId="77777777" w:rsidR="00546EA3" w:rsidRPr="008014B2" w:rsidRDefault="00546EA3" w:rsidP="00546EA3">
            <w:pPr>
              <w:pStyle w:val="Default"/>
              <w:rPr>
                <w:rFonts w:ascii="Arial Narrow" w:hAnsi="Arial Narrow" w:cs="Arial"/>
                <w:b/>
                <w:bCs/>
                <w:color w:val="1F497D" w:themeColor="text2"/>
                <w:sz w:val="18"/>
                <w:szCs w:val="18"/>
              </w:rPr>
            </w:pPr>
          </w:p>
          <w:p w14:paraId="65F0D36C" w14:textId="77777777" w:rsidR="00546EA3" w:rsidRPr="008014B2" w:rsidRDefault="00546EA3" w:rsidP="00546EA3">
            <w:pPr>
              <w:pStyle w:val="Default"/>
              <w:rPr>
                <w:rFonts w:ascii="Arial Narrow" w:hAnsi="Arial Narrow" w:cs="Arial"/>
                <w:b/>
                <w:bCs/>
                <w:color w:val="1F497D" w:themeColor="text2"/>
                <w:sz w:val="18"/>
                <w:szCs w:val="18"/>
              </w:rPr>
            </w:pPr>
          </w:p>
          <w:p w14:paraId="62EBC367" w14:textId="77777777" w:rsidR="00546EA3" w:rsidRPr="008014B2" w:rsidRDefault="00546EA3" w:rsidP="00546EA3">
            <w:pPr>
              <w:pStyle w:val="Default"/>
              <w:rPr>
                <w:rFonts w:ascii="Arial Narrow" w:hAnsi="Arial Narrow" w:cs="Arial"/>
                <w:b/>
                <w:bCs/>
                <w:color w:val="1F497D" w:themeColor="text2"/>
                <w:sz w:val="18"/>
                <w:szCs w:val="18"/>
              </w:rPr>
            </w:pPr>
          </w:p>
          <w:p w14:paraId="09B43936" w14:textId="77777777" w:rsidR="00546EA3" w:rsidRPr="008014B2" w:rsidRDefault="00546EA3" w:rsidP="00546EA3">
            <w:pPr>
              <w:pStyle w:val="Default"/>
              <w:rPr>
                <w:rFonts w:ascii="Arial Narrow" w:hAnsi="Arial Narrow" w:cs="Arial"/>
                <w:b/>
                <w:bCs/>
                <w:color w:val="1F497D" w:themeColor="text2"/>
                <w:sz w:val="18"/>
                <w:szCs w:val="18"/>
              </w:rPr>
            </w:pPr>
          </w:p>
          <w:p w14:paraId="62038A95" w14:textId="77777777" w:rsidR="00546EA3" w:rsidRPr="008014B2" w:rsidRDefault="00546EA3" w:rsidP="00546EA3">
            <w:pPr>
              <w:pStyle w:val="Default"/>
              <w:rPr>
                <w:rFonts w:ascii="Arial Narrow" w:hAnsi="Arial Narrow" w:cs="Arial"/>
                <w:b/>
                <w:bCs/>
                <w:color w:val="1F497D" w:themeColor="text2"/>
                <w:sz w:val="18"/>
                <w:szCs w:val="18"/>
              </w:rPr>
            </w:pPr>
          </w:p>
          <w:p w14:paraId="3CE85849" w14:textId="77777777" w:rsidR="00546EA3" w:rsidRPr="008014B2" w:rsidRDefault="00546EA3" w:rsidP="00546EA3">
            <w:pPr>
              <w:pStyle w:val="Default"/>
              <w:rPr>
                <w:rFonts w:ascii="Arial Narrow" w:hAnsi="Arial Narrow" w:cs="Arial"/>
                <w:b/>
                <w:bCs/>
                <w:color w:val="1F497D" w:themeColor="text2"/>
                <w:sz w:val="18"/>
                <w:szCs w:val="18"/>
              </w:rPr>
            </w:pPr>
          </w:p>
          <w:p w14:paraId="388FC069" w14:textId="77777777" w:rsidR="00546EA3" w:rsidRPr="008014B2" w:rsidRDefault="00546EA3" w:rsidP="00546EA3">
            <w:pPr>
              <w:pStyle w:val="Default"/>
              <w:rPr>
                <w:rFonts w:ascii="Arial Narrow" w:hAnsi="Arial Narrow" w:cs="Arial"/>
                <w:b/>
                <w:bCs/>
                <w:color w:val="1F497D" w:themeColor="text2"/>
                <w:sz w:val="18"/>
                <w:szCs w:val="18"/>
              </w:rPr>
            </w:pPr>
          </w:p>
          <w:p w14:paraId="7DD55874" w14:textId="77777777" w:rsidR="00546EA3" w:rsidRPr="008014B2" w:rsidRDefault="00546EA3" w:rsidP="00546EA3">
            <w:pPr>
              <w:pStyle w:val="Default"/>
              <w:rPr>
                <w:rFonts w:ascii="Arial Narrow" w:hAnsi="Arial Narrow" w:cs="Arial"/>
                <w:b/>
                <w:bCs/>
                <w:color w:val="1F497D" w:themeColor="text2"/>
                <w:sz w:val="18"/>
                <w:szCs w:val="18"/>
              </w:rPr>
            </w:pPr>
          </w:p>
          <w:p w14:paraId="7CAF51F3" w14:textId="77777777" w:rsidR="00546EA3" w:rsidRPr="008014B2" w:rsidRDefault="00546EA3" w:rsidP="00546EA3">
            <w:pPr>
              <w:pStyle w:val="Default"/>
              <w:rPr>
                <w:rFonts w:ascii="Arial Narrow" w:hAnsi="Arial Narrow" w:cs="Arial"/>
                <w:b/>
                <w:bCs/>
                <w:color w:val="1F497D" w:themeColor="text2"/>
                <w:sz w:val="18"/>
                <w:szCs w:val="18"/>
              </w:rPr>
            </w:pPr>
          </w:p>
          <w:p w14:paraId="6CE7C233" w14:textId="77777777" w:rsidR="00F04874" w:rsidRPr="008014B2" w:rsidRDefault="00F04874" w:rsidP="00CE2B2E">
            <w:pPr>
              <w:pStyle w:val="Default"/>
              <w:jc w:val="center"/>
              <w:rPr>
                <w:rFonts w:ascii="Arial Narrow" w:hAnsi="Arial Narrow" w:cs="Arial"/>
                <w:b/>
                <w:bCs/>
                <w:color w:val="1F497D" w:themeColor="text2"/>
                <w:sz w:val="18"/>
                <w:szCs w:val="18"/>
              </w:rPr>
            </w:pPr>
            <w:r w:rsidRPr="008014B2">
              <w:rPr>
                <w:rFonts w:ascii="Arial Narrow" w:hAnsi="Arial Narrow" w:cs="Arial"/>
                <w:b/>
                <w:bCs/>
                <w:color w:val="1F497D" w:themeColor="text2"/>
                <w:sz w:val="18"/>
                <w:szCs w:val="18"/>
              </w:rPr>
              <w:t>ACT</w:t>
            </w:r>
          </w:p>
        </w:tc>
        <w:tc>
          <w:tcPr>
            <w:tcW w:w="1304" w:type="dxa"/>
            <w:tcBorders>
              <w:top w:val="single" w:sz="4" w:space="0" w:color="auto"/>
              <w:left w:val="single" w:sz="4" w:space="0" w:color="auto"/>
              <w:bottom w:val="single" w:sz="4" w:space="0" w:color="auto"/>
              <w:right w:val="single" w:sz="4" w:space="0" w:color="auto"/>
            </w:tcBorders>
            <w:vAlign w:val="center"/>
          </w:tcPr>
          <w:p w14:paraId="12120029" w14:textId="77777777" w:rsidR="00546EA3" w:rsidRPr="008014B2" w:rsidRDefault="00546EA3" w:rsidP="00546EA3">
            <w:pPr>
              <w:pStyle w:val="Default"/>
              <w:rPr>
                <w:rFonts w:ascii="Arial Narrow" w:hAnsi="Arial Narrow" w:cs="Arial"/>
                <w:i/>
                <w:iCs/>
                <w:sz w:val="18"/>
                <w:szCs w:val="18"/>
              </w:rPr>
            </w:pPr>
          </w:p>
          <w:p w14:paraId="579CF272" w14:textId="77777777" w:rsidR="00546EA3" w:rsidRPr="008014B2" w:rsidRDefault="00546EA3" w:rsidP="00546EA3">
            <w:pPr>
              <w:pStyle w:val="Default"/>
              <w:rPr>
                <w:rFonts w:ascii="Arial Narrow" w:hAnsi="Arial Narrow" w:cs="Arial"/>
                <w:i/>
                <w:iCs/>
                <w:sz w:val="18"/>
                <w:szCs w:val="18"/>
              </w:rPr>
            </w:pPr>
          </w:p>
          <w:p w14:paraId="3B0DD92E" w14:textId="77777777" w:rsidR="00546EA3" w:rsidRPr="008014B2" w:rsidRDefault="00546EA3" w:rsidP="00546EA3">
            <w:pPr>
              <w:pStyle w:val="Default"/>
              <w:rPr>
                <w:rFonts w:ascii="Arial Narrow" w:hAnsi="Arial Narrow" w:cs="Arial"/>
                <w:i/>
                <w:iCs/>
                <w:sz w:val="18"/>
                <w:szCs w:val="18"/>
              </w:rPr>
            </w:pPr>
          </w:p>
          <w:p w14:paraId="1D51846B" w14:textId="77777777" w:rsidR="00546EA3" w:rsidRPr="008014B2" w:rsidRDefault="00546EA3" w:rsidP="00546EA3">
            <w:pPr>
              <w:pStyle w:val="Default"/>
              <w:rPr>
                <w:rFonts w:ascii="Arial Narrow" w:hAnsi="Arial Narrow" w:cs="Arial"/>
                <w:i/>
                <w:iCs/>
                <w:sz w:val="18"/>
                <w:szCs w:val="18"/>
              </w:rPr>
            </w:pPr>
          </w:p>
          <w:p w14:paraId="5B51B404" w14:textId="77777777" w:rsidR="00546EA3" w:rsidRPr="008014B2" w:rsidRDefault="00546EA3" w:rsidP="00546EA3">
            <w:pPr>
              <w:pStyle w:val="Default"/>
              <w:rPr>
                <w:rFonts w:ascii="Arial Narrow" w:hAnsi="Arial Narrow" w:cs="Arial"/>
                <w:i/>
                <w:iCs/>
                <w:sz w:val="18"/>
                <w:szCs w:val="18"/>
              </w:rPr>
            </w:pPr>
          </w:p>
          <w:p w14:paraId="6873F1AA" w14:textId="77777777" w:rsidR="00546EA3" w:rsidRPr="008014B2" w:rsidRDefault="00546EA3" w:rsidP="00546EA3">
            <w:pPr>
              <w:pStyle w:val="Default"/>
              <w:rPr>
                <w:rFonts w:ascii="Arial Narrow" w:hAnsi="Arial Narrow" w:cs="Arial"/>
                <w:i/>
                <w:iCs/>
                <w:sz w:val="18"/>
                <w:szCs w:val="18"/>
              </w:rPr>
            </w:pPr>
          </w:p>
          <w:p w14:paraId="430AFC65" w14:textId="77777777" w:rsidR="00546EA3" w:rsidRPr="008014B2" w:rsidRDefault="00546EA3" w:rsidP="00546EA3">
            <w:pPr>
              <w:pStyle w:val="Default"/>
              <w:rPr>
                <w:rFonts w:ascii="Arial Narrow" w:hAnsi="Arial Narrow" w:cs="Arial"/>
                <w:i/>
                <w:iCs/>
                <w:sz w:val="18"/>
                <w:szCs w:val="18"/>
              </w:rPr>
            </w:pPr>
          </w:p>
          <w:p w14:paraId="17818F47" w14:textId="77777777" w:rsidR="00546EA3" w:rsidRPr="008014B2" w:rsidRDefault="00546EA3" w:rsidP="00546EA3">
            <w:pPr>
              <w:pStyle w:val="Default"/>
              <w:rPr>
                <w:rFonts w:ascii="Arial Narrow" w:hAnsi="Arial Narrow" w:cs="Arial"/>
                <w:i/>
                <w:iCs/>
                <w:sz w:val="18"/>
                <w:szCs w:val="18"/>
              </w:rPr>
            </w:pPr>
          </w:p>
          <w:p w14:paraId="60624F70" w14:textId="77777777" w:rsidR="00546EA3" w:rsidRPr="008014B2" w:rsidRDefault="00546EA3" w:rsidP="00546EA3">
            <w:pPr>
              <w:pStyle w:val="Default"/>
              <w:rPr>
                <w:rFonts w:ascii="Arial Narrow" w:hAnsi="Arial Narrow" w:cs="Arial"/>
                <w:i/>
                <w:iCs/>
                <w:sz w:val="18"/>
                <w:szCs w:val="18"/>
              </w:rPr>
            </w:pPr>
          </w:p>
          <w:p w14:paraId="368E61D1" w14:textId="77777777" w:rsidR="00F04874" w:rsidRPr="008014B2" w:rsidRDefault="00F04874" w:rsidP="00546EA3">
            <w:pPr>
              <w:pStyle w:val="Default"/>
              <w:rPr>
                <w:rFonts w:ascii="Arial Narrow" w:hAnsi="Arial Narrow" w:cs="Arial"/>
                <w:i/>
                <w:iCs/>
                <w:sz w:val="18"/>
                <w:szCs w:val="18"/>
              </w:rPr>
            </w:pPr>
            <w:r w:rsidRPr="008014B2">
              <w:rPr>
                <w:rFonts w:ascii="Arial Narrow" w:hAnsi="Arial Narrow" w:cs="Arial"/>
                <w:i/>
                <w:iCs/>
                <w:sz w:val="18"/>
                <w:szCs w:val="18"/>
              </w:rPr>
              <w:t xml:space="preserve">Prostitution Act 1992 </w:t>
            </w:r>
          </w:p>
          <w:p w14:paraId="0F4B5882" w14:textId="77777777" w:rsidR="00F04874" w:rsidRPr="008014B2" w:rsidRDefault="00F04874" w:rsidP="00546EA3">
            <w:pPr>
              <w:pStyle w:val="Default"/>
              <w:rPr>
                <w:rFonts w:ascii="Arial Narrow" w:hAnsi="Arial Narrow" w:cs="Arial"/>
                <w:i/>
                <w:i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88F34F0" w14:textId="77777777" w:rsidR="00546EA3" w:rsidRPr="008014B2" w:rsidRDefault="00546EA3" w:rsidP="00546EA3">
            <w:pPr>
              <w:pStyle w:val="Default"/>
              <w:rPr>
                <w:rFonts w:ascii="Arial Narrow" w:hAnsi="Arial Narrow" w:cs="Arial"/>
                <w:sz w:val="18"/>
                <w:szCs w:val="18"/>
              </w:rPr>
            </w:pPr>
          </w:p>
          <w:p w14:paraId="08EEC07F" w14:textId="77777777" w:rsidR="00546EA3" w:rsidRPr="008014B2" w:rsidRDefault="00546EA3" w:rsidP="00546EA3">
            <w:pPr>
              <w:pStyle w:val="Default"/>
              <w:rPr>
                <w:rFonts w:ascii="Arial Narrow" w:hAnsi="Arial Narrow" w:cs="Arial"/>
                <w:sz w:val="18"/>
                <w:szCs w:val="18"/>
              </w:rPr>
            </w:pPr>
          </w:p>
          <w:p w14:paraId="4A5B6B6D" w14:textId="77777777" w:rsidR="00546EA3" w:rsidRPr="008014B2" w:rsidRDefault="00546EA3" w:rsidP="00546EA3">
            <w:pPr>
              <w:pStyle w:val="Default"/>
              <w:rPr>
                <w:rFonts w:ascii="Arial Narrow" w:hAnsi="Arial Narrow" w:cs="Arial"/>
                <w:sz w:val="18"/>
                <w:szCs w:val="18"/>
              </w:rPr>
            </w:pPr>
          </w:p>
          <w:p w14:paraId="303523A5" w14:textId="77777777" w:rsidR="00546EA3" w:rsidRPr="008014B2" w:rsidRDefault="00546EA3" w:rsidP="00546EA3">
            <w:pPr>
              <w:pStyle w:val="Default"/>
              <w:rPr>
                <w:rFonts w:ascii="Arial Narrow" w:hAnsi="Arial Narrow" w:cs="Arial"/>
                <w:sz w:val="18"/>
                <w:szCs w:val="18"/>
              </w:rPr>
            </w:pPr>
          </w:p>
          <w:p w14:paraId="01A52BC4" w14:textId="77777777" w:rsidR="00546EA3" w:rsidRPr="008014B2" w:rsidRDefault="00546EA3" w:rsidP="00546EA3">
            <w:pPr>
              <w:pStyle w:val="Default"/>
              <w:rPr>
                <w:rFonts w:ascii="Arial Narrow" w:hAnsi="Arial Narrow" w:cs="Arial"/>
                <w:sz w:val="18"/>
                <w:szCs w:val="18"/>
              </w:rPr>
            </w:pPr>
          </w:p>
          <w:p w14:paraId="388CA1DF" w14:textId="77777777" w:rsidR="00546EA3" w:rsidRPr="008014B2" w:rsidRDefault="00546EA3" w:rsidP="00546EA3">
            <w:pPr>
              <w:pStyle w:val="Default"/>
              <w:rPr>
                <w:rFonts w:ascii="Arial Narrow" w:hAnsi="Arial Narrow" w:cs="Arial"/>
                <w:sz w:val="18"/>
                <w:szCs w:val="18"/>
              </w:rPr>
            </w:pPr>
          </w:p>
          <w:p w14:paraId="062AAD2D" w14:textId="77777777" w:rsidR="00546EA3" w:rsidRPr="008014B2" w:rsidRDefault="00546EA3" w:rsidP="00546EA3">
            <w:pPr>
              <w:pStyle w:val="Default"/>
              <w:rPr>
                <w:rFonts w:ascii="Arial Narrow" w:hAnsi="Arial Narrow" w:cs="Arial"/>
                <w:sz w:val="18"/>
                <w:szCs w:val="18"/>
              </w:rPr>
            </w:pPr>
          </w:p>
          <w:p w14:paraId="2E424907" w14:textId="77777777" w:rsidR="00546EA3" w:rsidRPr="008014B2" w:rsidRDefault="00546EA3" w:rsidP="00546EA3">
            <w:pPr>
              <w:pStyle w:val="Default"/>
              <w:rPr>
                <w:rFonts w:ascii="Arial Narrow" w:hAnsi="Arial Narrow" w:cs="Arial"/>
                <w:sz w:val="18"/>
                <w:szCs w:val="18"/>
              </w:rPr>
            </w:pPr>
          </w:p>
          <w:p w14:paraId="3FF8556E" w14:textId="775D51E9" w:rsidR="00F04874" w:rsidRPr="008014B2" w:rsidRDefault="00F04874" w:rsidP="00546EA3">
            <w:pPr>
              <w:pStyle w:val="Default"/>
              <w:rPr>
                <w:rFonts w:ascii="Arial Narrow" w:hAnsi="Arial Narrow" w:cs="Arial"/>
                <w:sz w:val="18"/>
                <w:szCs w:val="18"/>
              </w:rPr>
            </w:pPr>
            <w:r w:rsidRPr="008014B2">
              <w:rPr>
                <w:rFonts w:ascii="Arial Narrow" w:hAnsi="Arial Narrow" w:cs="Arial"/>
                <w:sz w:val="18"/>
                <w:szCs w:val="18"/>
              </w:rPr>
              <w:t>Registration required. No specific planning requirements</w:t>
            </w:r>
            <w:r w:rsidR="004F7D00">
              <w:rPr>
                <w:rFonts w:ascii="Arial Narrow" w:hAnsi="Arial Narrow" w:cs="Arial"/>
                <w:sz w:val="18"/>
                <w:szCs w:val="18"/>
              </w:rPr>
              <w:t>.</w:t>
            </w:r>
            <w:r w:rsidRPr="008014B2">
              <w:rPr>
                <w:rFonts w:ascii="Arial Narrow" w:hAnsi="Arial Narrow" w:cs="Arial"/>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4F2262B" w14:textId="77777777" w:rsidR="00546EA3" w:rsidRPr="008014B2" w:rsidRDefault="00546EA3" w:rsidP="00546EA3">
            <w:pPr>
              <w:pStyle w:val="Default"/>
              <w:rPr>
                <w:rFonts w:ascii="Arial Narrow" w:hAnsi="Arial Narrow" w:cs="Arial"/>
                <w:sz w:val="18"/>
                <w:szCs w:val="18"/>
              </w:rPr>
            </w:pPr>
          </w:p>
          <w:p w14:paraId="48AF04DB" w14:textId="77777777" w:rsidR="00546EA3" w:rsidRPr="008014B2" w:rsidRDefault="00546EA3" w:rsidP="00546EA3">
            <w:pPr>
              <w:pStyle w:val="Default"/>
              <w:rPr>
                <w:rFonts w:ascii="Arial Narrow" w:hAnsi="Arial Narrow" w:cs="Arial"/>
                <w:sz w:val="18"/>
                <w:szCs w:val="18"/>
              </w:rPr>
            </w:pPr>
          </w:p>
          <w:p w14:paraId="7D5A191A" w14:textId="77777777" w:rsidR="00546EA3" w:rsidRPr="008014B2" w:rsidRDefault="00546EA3" w:rsidP="00546EA3">
            <w:pPr>
              <w:pStyle w:val="Default"/>
              <w:rPr>
                <w:rFonts w:ascii="Arial Narrow" w:hAnsi="Arial Narrow" w:cs="Arial"/>
                <w:sz w:val="18"/>
                <w:szCs w:val="18"/>
              </w:rPr>
            </w:pPr>
          </w:p>
          <w:p w14:paraId="0481E898" w14:textId="77777777" w:rsidR="00546EA3" w:rsidRPr="008014B2" w:rsidRDefault="00546EA3" w:rsidP="00546EA3">
            <w:pPr>
              <w:pStyle w:val="Default"/>
              <w:rPr>
                <w:rFonts w:ascii="Arial Narrow" w:hAnsi="Arial Narrow" w:cs="Arial"/>
                <w:sz w:val="18"/>
                <w:szCs w:val="18"/>
              </w:rPr>
            </w:pPr>
          </w:p>
          <w:p w14:paraId="06C4C34C" w14:textId="77777777" w:rsidR="00546EA3" w:rsidRPr="008014B2" w:rsidRDefault="00546EA3" w:rsidP="00546EA3">
            <w:pPr>
              <w:pStyle w:val="Default"/>
              <w:rPr>
                <w:rFonts w:ascii="Arial Narrow" w:hAnsi="Arial Narrow" w:cs="Arial"/>
                <w:sz w:val="18"/>
                <w:szCs w:val="18"/>
              </w:rPr>
            </w:pPr>
          </w:p>
          <w:p w14:paraId="4584F74D" w14:textId="77777777" w:rsidR="00546EA3" w:rsidRPr="008014B2" w:rsidRDefault="00546EA3" w:rsidP="00546EA3">
            <w:pPr>
              <w:pStyle w:val="Default"/>
              <w:rPr>
                <w:rFonts w:ascii="Arial Narrow" w:hAnsi="Arial Narrow" w:cs="Arial"/>
                <w:sz w:val="18"/>
                <w:szCs w:val="18"/>
              </w:rPr>
            </w:pPr>
          </w:p>
          <w:p w14:paraId="191023C2" w14:textId="77777777" w:rsidR="00546EA3" w:rsidRPr="008014B2" w:rsidRDefault="00546EA3" w:rsidP="00546EA3">
            <w:pPr>
              <w:pStyle w:val="Default"/>
              <w:rPr>
                <w:rFonts w:ascii="Arial Narrow" w:hAnsi="Arial Narrow" w:cs="Arial"/>
                <w:sz w:val="18"/>
                <w:szCs w:val="18"/>
              </w:rPr>
            </w:pPr>
          </w:p>
          <w:p w14:paraId="1B389AB4" w14:textId="77777777" w:rsidR="00546EA3" w:rsidRPr="008014B2" w:rsidRDefault="00546EA3" w:rsidP="00546EA3">
            <w:pPr>
              <w:pStyle w:val="Default"/>
              <w:rPr>
                <w:rFonts w:ascii="Arial Narrow" w:hAnsi="Arial Narrow" w:cs="Arial"/>
                <w:sz w:val="18"/>
                <w:szCs w:val="18"/>
              </w:rPr>
            </w:pPr>
          </w:p>
          <w:p w14:paraId="65939AF8" w14:textId="77777777" w:rsidR="00546EA3" w:rsidRPr="008014B2" w:rsidRDefault="00546EA3" w:rsidP="00546EA3">
            <w:pPr>
              <w:pStyle w:val="Default"/>
              <w:rPr>
                <w:rFonts w:ascii="Arial Narrow" w:hAnsi="Arial Narrow" w:cs="Arial"/>
                <w:sz w:val="18"/>
                <w:szCs w:val="18"/>
              </w:rPr>
            </w:pPr>
          </w:p>
          <w:p w14:paraId="6AAD030B" w14:textId="77777777" w:rsidR="00F04874" w:rsidRPr="008014B2" w:rsidRDefault="00F04874" w:rsidP="00546EA3">
            <w:pPr>
              <w:pStyle w:val="Default"/>
              <w:rPr>
                <w:rFonts w:ascii="Arial Narrow" w:hAnsi="Arial Narrow" w:cs="Arial"/>
                <w:sz w:val="18"/>
                <w:szCs w:val="18"/>
              </w:rPr>
            </w:pPr>
            <w:r w:rsidRPr="008014B2">
              <w:rPr>
                <w:rFonts w:ascii="Arial Narrow" w:hAnsi="Arial Narrow" w:cs="Arial"/>
                <w:sz w:val="18"/>
                <w:szCs w:val="18"/>
              </w:rPr>
              <w:t xml:space="preserve">Registration required. Restricted to certain areas. </w:t>
            </w:r>
          </w:p>
        </w:tc>
        <w:tc>
          <w:tcPr>
            <w:tcW w:w="1418" w:type="dxa"/>
            <w:tcBorders>
              <w:top w:val="single" w:sz="4" w:space="0" w:color="auto"/>
              <w:left w:val="single" w:sz="4" w:space="0" w:color="auto"/>
              <w:bottom w:val="single" w:sz="4" w:space="0" w:color="auto"/>
              <w:right w:val="single" w:sz="4" w:space="0" w:color="auto"/>
            </w:tcBorders>
            <w:vAlign w:val="center"/>
          </w:tcPr>
          <w:p w14:paraId="0A5AACDE" w14:textId="77777777" w:rsidR="00546EA3" w:rsidRPr="008014B2" w:rsidRDefault="00546EA3" w:rsidP="00546EA3">
            <w:pPr>
              <w:pStyle w:val="Default"/>
              <w:rPr>
                <w:rFonts w:ascii="Arial Narrow" w:hAnsi="Arial Narrow" w:cs="Arial"/>
                <w:sz w:val="18"/>
                <w:szCs w:val="18"/>
              </w:rPr>
            </w:pPr>
          </w:p>
          <w:p w14:paraId="53A67B64" w14:textId="77777777" w:rsidR="00546EA3" w:rsidRPr="008014B2" w:rsidRDefault="00546EA3" w:rsidP="00546EA3">
            <w:pPr>
              <w:pStyle w:val="Default"/>
              <w:rPr>
                <w:rFonts w:ascii="Arial Narrow" w:hAnsi="Arial Narrow" w:cs="Arial"/>
                <w:sz w:val="18"/>
                <w:szCs w:val="18"/>
              </w:rPr>
            </w:pPr>
          </w:p>
          <w:p w14:paraId="34D894C1" w14:textId="77777777" w:rsidR="00546EA3" w:rsidRPr="008014B2" w:rsidRDefault="00546EA3" w:rsidP="00546EA3">
            <w:pPr>
              <w:pStyle w:val="Default"/>
              <w:rPr>
                <w:rFonts w:ascii="Arial Narrow" w:hAnsi="Arial Narrow" w:cs="Arial"/>
                <w:sz w:val="18"/>
                <w:szCs w:val="18"/>
              </w:rPr>
            </w:pPr>
          </w:p>
          <w:p w14:paraId="73CF7964" w14:textId="77777777" w:rsidR="00546EA3" w:rsidRPr="008014B2" w:rsidRDefault="00546EA3" w:rsidP="00546EA3">
            <w:pPr>
              <w:pStyle w:val="Default"/>
              <w:rPr>
                <w:rFonts w:ascii="Arial Narrow" w:hAnsi="Arial Narrow" w:cs="Arial"/>
                <w:sz w:val="18"/>
                <w:szCs w:val="18"/>
              </w:rPr>
            </w:pPr>
          </w:p>
          <w:p w14:paraId="7970E3E4" w14:textId="77777777" w:rsidR="00546EA3" w:rsidRPr="008014B2" w:rsidRDefault="00546EA3" w:rsidP="00546EA3">
            <w:pPr>
              <w:pStyle w:val="Default"/>
              <w:rPr>
                <w:rFonts w:ascii="Arial Narrow" w:hAnsi="Arial Narrow" w:cs="Arial"/>
                <w:sz w:val="18"/>
                <w:szCs w:val="18"/>
              </w:rPr>
            </w:pPr>
          </w:p>
          <w:p w14:paraId="7AE397B0" w14:textId="77777777" w:rsidR="00546EA3" w:rsidRPr="008014B2" w:rsidRDefault="00546EA3" w:rsidP="00546EA3">
            <w:pPr>
              <w:pStyle w:val="Default"/>
              <w:rPr>
                <w:rFonts w:ascii="Arial Narrow" w:hAnsi="Arial Narrow" w:cs="Arial"/>
                <w:sz w:val="18"/>
                <w:szCs w:val="18"/>
              </w:rPr>
            </w:pPr>
          </w:p>
          <w:p w14:paraId="083F3081" w14:textId="77777777" w:rsidR="00546EA3" w:rsidRPr="008014B2" w:rsidRDefault="00546EA3" w:rsidP="00546EA3">
            <w:pPr>
              <w:pStyle w:val="Default"/>
              <w:rPr>
                <w:rFonts w:ascii="Arial Narrow" w:hAnsi="Arial Narrow" w:cs="Arial"/>
                <w:sz w:val="18"/>
                <w:szCs w:val="18"/>
              </w:rPr>
            </w:pPr>
          </w:p>
          <w:p w14:paraId="7B347830" w14:textId="77777777" w:rsidR="00546EA3" w:rsidRPr="008014B2" w:rsidRDefault="00546EA3" w:rsidP="00546EA3">
            <w:pPr>
              <w:pStyle w:val="Default"/>
              <w:rPr>
                <w:rFonts w:ascii="Arial Narrow" w:hAnsi="Arial Narrow" w:cs="Arial"/>
                <w:sz w:val="18"/>
                <w:szCs w:val="18"/>
              </w:rPr>
            </w:pPr>
          </w:p>
          <w:p w14:paraId="26F3B38A" w14:textId="77777777" w:rsidR="00546EA3" w:rsidRPr="008014B2" w:rsidRDefault="00546EA3" w:rsidP="00546EA3">
            <w:pPr>
              <w:pStyle w:val="Default"/>
              <w:rPr>
                <w:rFonts w:ascii="Arial Narrow" w:hAnsi="Arial Narrow" w:cs="Arial"/>
                <w:sz w:val="18"/>
                <w:szCs w:val="18"/>
              </w:rPr>
            </w:pPr>
          </w:p>
          <w:p w14:paraId="6E3B7066" w14:textId="521C4869" w:rsidR="00F04874" w:rsidRPr="008014B2" w:rsidRDefault="00F04874" w:rsidP="00546EA3">
            <w:pPr>
              <w:pStyle w:val="Default"/>
              <w:rPr>
                <w:rFonts w:ascii="Arial Narrow" w:hAnsi="Arial Narrow" w:cs="Arial"/>
                <w:sz w:val="18"/>
                <w:szCs w:val="18"/>
              </w:rPr>
            </w:pPr>
            <w:r w:rsidRPr="008014B2">
              <w:rPr>
                <w:rFonts w:ascii="Arial Narrow" w:hAnsi="Arial Narrow" w:cs="Arial"/>
                <w:sz w:val="18"/>
                <w:szCs w:val="18"/>
              </w:rPr>
              <w:t>Registration required. No specific planning requirements</w:t>
            </w:r>
            <w:r w:rsidR="004F7D00">
              <w:rPr>
                <w:rFonts w:ascii="Arial Narrow" w:hAnsi="Arial Narrow" w:cs="Arial"/>
                <w:sz w:val="18"/>
                <w:szCs w:val="18"/>
              </w:rPr>
              <w:t>.</w:t>
            </w:r>
            <w:r w:rsidRPr="008014B2">
              <w:rPr>
                <w:rFonts w:ascii="Arial Narrow" w:hAnsi="Arial Narrow" w:cs="Arial"/>
                <w:sz w:val="18"/>
                <w:szCs w:val="18"/>
              </w:rPr>
              <w:t xml:space="preserve"> </w:t>
            </w:r>
          </w:p>
        </w:tc>
        <w:tc>
          <w:tcPr>
            <w:tcW w:w="1842" w:type="dxa"/>
            <w:tcBorders>
              <w:top w:val="single" w:sz="4" w:space="0" w:color="auto"/>
              <w:left w:val="single" w:sz="4" w:space="0" w:color="auto"/>
              <w:bottom w:val="single" w:sz="4" w:space="0" w:color="auto"/>
              <w:right w:val="single" w:sz="4" w:space="0" w:color="auto"/>
            </w:tcBorders>
            <w:vAlign w:val="center"/>
          </w:tcPr>
          <w:p w14:paraId="7953ECE4" w14:textId="623D6C83" w:rsidR="008608E2" w:rsidRPr="008014B2" w:rsidRDefault="008608E2" w:rsidP="00546EA3">
            <w:pPr>
              <w:rPr>
                <w:rFonts w:ascii="Arial Narrow" w:hAnsi="Arial Narrow"/>
                <w:sz w:val="18"/>
                <w:szCs w:val="18"/>
              </w:rPr>
            </w:pPr>
            <w:r w:rsidRPr="008014B2">
              <w:rPr>
                <w:rFonts w:ascii="Arial Narrow" w:hAnsi="Arial Narrow"/>
                <w:sz w:val="18"/>
                <w:szCs w:val="18"/>
              </w:rPr>
              <w:t xml:space="preserve">The Prostitution Act 1992 requires brothels, private workers and escort agencies to register with the Registrar of Brothels and Escort Agencies. The registrar operates from the Department of Fair Trading, however is constituted by The Prostitution Act 1992 and has special powers. The Registrar enforces </w:t>
            </w:r>
            <w:r w:rsidRPr="008014B2">
              <w:rPr>
                <w:rFonts w:ascii="Arial Narrow" w:hAnsi="Arial Narrow"/>
                <w:sz w:val="18"/>
                <w:szCs w:val="18"/>
              </w:rPr>
              <w:lastRenderedPageBreak/>
              <w:t>regulations but can only fine non-compliance with 10 penalty points or less. There are criminal penalties related to non-compliance with registration, for example failure to report annually to the Registrar i</w:t>
            </w:r>
            <w:r w:rsidR="004F7D00">
              <w:rPr>
                <w:rFonts w:ascii="Arial Narrow" w:hAnsi="Arial Narrow"/>
                <w:sz w:val="18"/>
                <w:szCs w:val="18"/>
              </w:rPr>
              <w:t xml:space="preserve">s punishable by one </w:t>
            </w:r>
            <w:r w:rsidRPr="008014B2">
              <w:rPr>
                <w:rFonts w:ascii="Arial Narrow" w:hAnsi="Arial Narrow"/>
                <w:sz w:val="18"/>
                <w:szCs w:val="18"/>
              </w:rPr>
              <w:t>year in prison (S13.1)</w:t>
            </w:r>
            <w:r w:rsidR="004F7D00">
              <w:rPr>
                <w:rFonts w:ascii="Arial Narrow" w:hAnsi="Arial Narrow"/>
                <w:sz w:val="18"/>
                <w:szCs w:val="18"/>
              </w:rPr>
              <w:t>.</w:t>
            </w:r>
            <w:r w:rsidRPr="008014B2">
              <w:rPr>
                <w:rFonts w:ascii="Arial Narrow" w:hAnsi="Arial Narrow"/>
                <w:sz w:val="18"/>
                <w:szCs w:val="18"/>
              </w:rPr>
              <w:t> </w:t>
            </w:r>
          </w:p>
        </w:tc>
      </w:tr>
      <w:tr w:rsidR="00F04874" w:rsidRPr="008014B2" w14:paraId="3E824C66" w14:textId="77777777" w:rsidTr="005A7F89">
        <w:trPr>
          <w:trHeight w:val="1085"/>
        </w:trPr>
        <w:tc>
          <w:tcPr>
            <w:tcW w:w="959" w:type="dxa"/>
            <w:tcBorders>
              <w:top w:val="single" w:sz="4" w:space="0" w:color="auto"/>
              <w:left w:val="single" w:sz="4" w:space="0" w:color="auto"/>
              <w:bottom w:val="single" w:sz="4" w:space="0" w:color="auto"/>
              <w:right w:val="single" w:sz="4" w:space="0" w:color="auto"/>
            </w:tcBorders>
            <w:vAlign w:val="center"/>
          </w:tcPr>
          <w:p w14:paraId="46AA7B8D" w14:textId="77777777" w:rsidR="00F04874" w:rsidRPr="008014B2" w:rsidRDefault="00F04874" w:rsidP="00021312">
            <w:pPr>
              <w:pStyle w:val="Default"/>
              <w:jc w:val="center"/>
              <w:rPr>
                <w:rFonts w:ascii="Arial Narrow" w:hAnsi="Arial Narrow" w:cs="Arial"/>
                <w:b/>
                <w:bCs/>
                <w:color w:val="1F497D" w:themeColor="text2"/>
                <w:sz w:val="18"/>
                <w:szCs w:val="18"/>
              </w:rPr>
            </w:pPr>
            <w:r w:rsidRPr="008014B2">
              <w:rPr>
                <w:rFonts w:ascii="Arial Narrow" w:hAnsi="Arial Narrow" w:cs="Arial"/>
                <w:b/>
                <w:bCs/>
                <w:color w:val="1F497D" w:themeColor="text2"/>
                <w:sz w:val="18"/>
                <w:szCs w:val="18"/>
              </w:rPr>
              <w:lastRenderedPageBreak/>
              <w:t>WA</w:t>
            </w:r>
          </w:p>
        </w:tc>
        <w:tc>
          <w:tcPr>
            <w:tcW w:w="1304" w:type="dxa"/>
            <w:tcBorders>
              <w:top w:val="single" w:sz="4" w:space="0" w:color="auto"/>
              <w:left w:val="single" w:sz="4" w:space="0" w:color="auto"/>
              <w:bottom w:val="single" w:sz="4" w:space="0" w:color="auto"/>
              <w:right w:val="single" w:sz="4" w:space="0" w:color="auto"/>
            </w:tcBorders>
            <w:vAlign w:val="center"/>
          </w:tcPr>
          <w:p w14:paraId="1552AC16" w14:textId="77777777" w:rsidR="00F04874" w:rsidRPr="008014B2" w:rsidRDefault="00F04874" w:rsidP="004E7DFE">
            <w:pPr>
              <w:pStyle w:val="Default"/>
              <w:rPr>
                <w:rFonts w:ascii="Arial Narrow" w:hAnsi="Arial Narrow" w:cs="Arial"/>
                <w:i/>
                <w:iCs/>
                <w:sz w:val="18"/>
                <w:szCs w:val="18"/>
              </w:rPr>
            </w:pPr>
            <w:r w:rsidRPr="008014B2">
              <w:rPr>
                <w:rFonts w:ascii="Arial Narrow" w:hAnsi="Arial Narrow" w:cs="Arial"/>
                <w:i/>
                <w:iCs/>
                <w:sz w:val="18"/>
                <w:szCs w:val="18"/>
              </w:rPr>
              <w:t xml:space="preserve">Prostitution Act 2000 </w:t>
            </w:r>
          </w:p>
          <w:p w14:paraId="1FA095FF" w14:textId="77777777" w:rsidR="00F04874" w:rsidRPr="008014B2" w:rsidRDefault="00F04874" w:rsidP="004E7DFE">
            <w:pPr>
              <w:pStyle w:val="Default"/>
              <w:rPr>
                <w:rFonts w:ascii="Arial Narrow" w:hAnsi="Arial Narrow" w:cs="Arial"/>
                <w:i/>
                <w:iCs/>
                <w:sz w:val="18"/>
                <w:szCs w:val="18"/>
              </w:rPr>
            </w:pPr>
          </w:p>
          <w:p w14:paraId="6EA70E7B" w14:textId="77777777" w:rsidR="00F04874" w:rsidRPr="008014B2" w:rsidRDefault="00F04874" w:rsidP="004E7DFE">
            <w:pPr>
              <w:pStyle w:val="Default"/>
              <w:rPr>
                <w:rFonts w:ascii="Arial Narrow" w:hAnsi="Arial Narrow" w:cs="Arial"/>
                <w:i/>
                <w:iCs/>
                <w:sz w:val="18"/>
                <w:szCs w:val="18"/>
              </w:rPr>
            </w:pPr>
            <w:r w:rsidRPr="008014B2">
              <w:rPr>
                <w:rFonts w:ascii="Arial Narrow" w:hAnsi="Arial Narrow" w:cs="Arial"/>
                <w:i/>
                <w:iCs/>
                <w:sz w:val="18"/>
                <w:szCs w:val="18"/>
              </w:rPr>
              <w:t xml:space="preserve">Criminal Code 1913 </w:t>
            </w:r>
          </w:p>
          <w:p w14:paraId="19E38364" w14:textId="77777777" w:rsidR="00F04874" w:rsidRPr="008014B2" w:rsidRDefault="00F04874" w:rsidP="004E7DFE">
            <w:pPr>
              <w:pStyle w:val="Default"/>
              <w:rPr>
                <w:rFonts w:ascii="Arial Narrow" w:hAnsi="Arial Narrow" w:cs="Arial"/>
                <w:i/>
                <w:i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8344CCC" w14:textId="6978B82D" w:rsidR="00F04874" w:rsidRPr="008014B2" w:rsidRDefault="00F04874" w:rsidP="00546EA3">
            <w:pPr>
              <w:pStyle w:val="Default"/>
              <w:rPr>
                <w:rFonts w:ascii="Arial Narrow" w:hAnsi="Arial Narrow" w:cs="Arial"/>
                <w:sz w:val="18"/>
                <w:szCs w:val="18"/>
              </w:rPr>
            </w:pPr>
            <w:r w:rsidRPr="008014B2">
              <w:rPr>
                <w:rFonts w:ascii="Arial Narrow" w:hAnsi="Arial Narrow" w:cs="Arial"/>
                <w:sz w:val="18"/>
                <w:szCs w:val="18"/>
              </w:rPr>
              <w:t>No licence required, no specific planning requirements</w:t>
            </w:r>
            <w:r w:rsidR="004F7D00">
              <w:rPr>
                <w:rFonts w:ascii="Arial Narrow" w:hAnsi="Arial Narrow" w:cs="Arial"/>
                <w:sz w:val="18"/>
                <w:szCs w:val="18"/>
              </w:rPr>
              <w:t>.</w:t>
            </w:r>
            <w:r w:rsidRPr="008014B2">
              <w:rPr>
                <w:rFonts w:ascii="Arial Narrow" w:hAnsi="Arial Narrow" w:cs="Arial"/>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1973142A"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Illegal to manage premises for purposes of prostitution under Code. </w:t>
            </w:r>
          </w:p>
        </w:tc>
        <w:tc>
          <w:tcPr>
            <w:tcW w:w="1418" w:type="dxa"/>
            <w:tcBorders>
              <w:top w:val="single" w:sz="4" w:space="0" w:color="auto"/>
              <w:left w:val="single" w:sz="4" w:space="0" w:color="auto"/>
              <w:bottom w:val="single" w:sz="4" w:space="0" w:color="auto"/>
              <w:right w:val="single" w:sz="4" w:space="0" w:color="auto"/>
            </w:tcBorders>
            <w:vAlign w:val="center"/>
          </w:tcPr>
          <w:p w14:paraId="6ED951DE"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No license required, no specific planning requirements. </w:t>
            </w:r>
          </w:p>
        </w:tc>
        <w:tc>
          <w:tcPr>
            <w:tcW w:w="1842" w:type="dxa"/>
            <w:tcBorders>
              <w:top w:val="single" w:sz="4" w:space="0" w:color="auto"/>
              <w:left w:val="single" w:sz="4" w:space="0" w:color="auto"/>
              <w:bottom w:val="single" w:sz="4" w:space="0" w:color="auto"/>
              <w:right w:val="single" w:sz="4" w:space="0" w:color="auto"/>
            </w:tcBorders>
            <w:vAlign w:val="center"/>
          </w:tcPr>
          <w:p w14:paraId="22269DD9" w14:textId="573E8757" w:rsidR="00F04874" w:rsidRPr="008014B2" w:rsidRDefault="00546EA3" w:rsidP="00546EA3">
            <w:pPr>
              <w:pStyle w:val="Default"/>
              <w:rPr>
                <w:rFonts w:ascii="Arial Narrow" w:hAnsi="Arial Narrow" w:cs="Arial"/>
                <w:sz w:val="18"/>
                <w:szCs w:val="18"/>
              </w:rPr>
            </w:pPr>
            <w:r w:rsidRPr="008014B2">
              <w:rPr>
                <w:rFonts w:ascii="Arial Narrow" w:hAnsi="Arial Narrow" w:cs="Arial"/>
                <w:sz w:val="18"/>
                <w:szCs w:val="18"/>
              </w:rPr>
              <w:t>Handled by police</w:t>
            </w:r>
            <w:r w:rsidR="004F7D00">
              <w:rPr>
                <w:rFonts w:ascii="Arial Narrow" w:hAnsi="Arial Narrow" w:cs="Arial"/>
                <w:sz w:val="18"/>
                <w:szCs w:val="18"/>
              </w:rPr>
              <w:t>.</w:t>
            </w:r>
          </w:p>
        </w:tc>
      </w:tr>
      <w:tr w:rsidR="00F04874" w:rsidRPr="008014B2" w14:paraId="6056E281" w14:textId="77777777" w:rsidTr="005A7F89">
        <w:trPr>
          <w:trHeight w:val="1085"/>
        </w:trPr>
        <w:tc>
          <w:tcPr>
            <w:tcW w:w="959" w:type="dxa"/>
            <w:tcBorders>
              <w:top w:val="single" w:sz="4" w:space="0" w:color="auto"/>
              <w:left w:val="single" w:sz="4" w:space="0" w:color="auto"/>
              <w:bottom w:val="single" w:sz="4" w:space="0" w:color="auto"/>
              <w:right w:val="single" w:sz="4" w:space="0" w:color="auto"/>
            </w:tcBorders>
            <w:vAlign w:val="center"/>
          </w:tcPr>
          <w:p w14:paraId="27B9B23C" w14:textId="77777777" w:rsidR="00F04874" w:rsidRPr="008014B2" w:rsidRDefault="00F04874" w:rsidP="00021312">
            <w:pPr>
              <w:pStyle w:val="Default"/>
              <w:jc w:val="center"/>
              <w:rPr>
                <w:rFonts w:ascii="Arial Narrow" w:hAnsi="Arial Narrow" w:cs="Arial"/>
                <w:b/>
                <w:bCs/>
                <w:color w:val="1F497D" w:themeColor="text2"/>
                <w:sz w:val="18"/>
                <w:szCs w:val="18"/>
              </w:rPr>
            </w:pPr>
            <w:r w:rsidRPr="008014B2">
              <w:rPr>
                <w:rFonts w:ascii="Arial Narrow" w:hAnsi="Arial Narrow" w:cs="Arial"/>
                <w:b/>
                <w:bCs/>
                <w:color w:val="1F497D" w:themeColor="text2"/>
                <w:sz w:val="18"/>
                <w:szCs w:val="18"/>
              </w:rPr>
              <w:t>SA</w:t>
            </w:r>
          </w:p>
        </w:tc>
        <w:tc>
          <w:tcPr>
            <w:tcW w:w="1304" w:type="dxa"/>
            <w:tcBorders>
              <w:top w:val="single" w:sz="4" w:space="0" w:color="auto"/>
              <w:left w:val="single" w:sz="4" w:space="0" w:color="auto"/>
              <w:bottom w:val="single" w:sz="4" w:space="0" w:color="auto"/>
              <w:right w:val="single" w:sz="4" w:space="0" w:color="auto"/>
            </w:tcBorders>
            <w:vAlign w:val="center"/>
          </w:tcPr>
          <w:p w14:paraId="19F75EB9" w14:textId="77777777" w:rsidR="00F04874" w:rsidRPr="008014B2" w:rsidRDefault="00F04874" w:rsidP="004E7DFE">
            <w:pPr>
              <w:pStyle w:val="Default"/>
              <w:rPr>
                <w:rFonts w:ascii="Arial Narrow" w:hAnsi="Arial Narrow" w:cs="Arial"/>
                <w:i/>
                <w:iCs/>
                <w:sz w:val="18"/>
                <w:szCs w:val="18"/>
              </w:rPr>
            </w:pPr>
            <w:r w:rsidRPr="008014B2">
              <w:rPr>
                <w:rFonts w:ascii="Arial Narrow" w:hAnsi="Arial Narrow" w:cs="Arial"/>
                <w:i/>
                <w:iCs/>
                <w:sz w:val="18"/>
                <w:szCs w:val="18"/>
              </w:rPr>
              <w:t xml:space="preserve">Summary Offences Act 1953 </w:t>
            </w:r>
          </w:p>
        </w:tc>
        <w:tc>
          <w:tcPr>
            <w:tcW w:w="1418" w:type="dxa"/>
            <w:tcBorders>
              <w:top w:val="single" w:sz="4" w:space="0" w:color="auto"/>
              <w:left w:val="single" w:sz="4" w:space="0" w:color="auto"/>
              <w:bottom w:val="single" w:sz="4" w:space="0" w:color="auto"/>
              <w:right w:val="single" w:sz="4" w:space="0" w:color="auto"/>
            </w:tcBorders>
            <w:vAlign w:val="center"/>
          </w:tcPr>
          <w:p w14:paraId="41F99827"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No licence </w:t>
            </w:r>
          </w:p>
        </w:tc>
        <w:tc>
          <w:tcPr>
            <w:tcW w:w="1559" w:type="dxa"/>
            <w:tcBorders>
              <w:top w:val="single" w:sz="4" w:space="0" w:color="auto"/>
              <w:left w:val="single" w:sz="4" w:space="0" w:color="auto"/>
              <w:bottom w:val="single" w:sz="4" w:space="0" w:color="auto"/>
              <w:right w:val="single" w:sz="4" w:space="0" w:color="auto"/>
            </w:tcBorders>
            <w:vAlign w:val="center"/>
          </w:tcPr>
          <w:p w14:paraId="1F4EEBCF"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Illegal </w:t>
            </w:r>
          </w:p>
        </w:tc>
        <w:tc>
          <w:tcPr>
            <w:tcW w:w="1418" w:type="dxa"/>
            <w:tcBorders>
              <w:top w:val="single" w:sz="4" w:space="0" w:color="auto"/>
              <w:left w:val="single" w:sz="4" w:space="0" w:color="auto"/>
              <w:bottom w:val="single" w:sz="4" w:space="0" w:color="auto"/>
              <w:right w:val="single" w:sz="4" w:space="0" w:color="auto"/>
            </w:tcBorders>
            <w:vAlign w:val="center"/>
          </w:tcPr>
          <w:p w14:paraId="31B91D4C" w14:textId="77777777" w:rsidR="00F04874" w:rsidRPr="008014B2" w:rsidRDefault="00F04874" w:rsidP="004E7DFE">
            <w:pPr>
              <w:pStyle w:val="Default"/>
              <w:rPr>
                <w:rFonts w:ascii="Arial Narrow" w:hAnsi="Arial Narrow" w:cs="Arial"/>
                <w:sz w:val="18"/>
                <w:szCs w:val="18"/>
              </w:rPr>
            </w:pPr>
            <w:r w:rsidRPr="008014B2">
              <w:rPr>
                <w:rFonts w:ascii="Arial Narrow" w:hAnsi="Arial Narrow" w:cs="Arial"/>
                <w:sz w:val="18"/>
                <w:szCs w:val="18"/>
              </w:rPr>
              <w:t xml:space="preserve">Illegal </w:t>
            </w:r>
          </w:p>
        </w:tc>
        <w:tc>
          <w:tcPr>
            <w:tcW w:w="1842" w:type="dxa"/>
            <w:tcBorders>
              <w:top w:val="single" w:sz="4" w:space="0" w:color="auto"/>
              <w:left w:val="single" w:sz="4" w:space="0" w:color="auto"/>
              <w:bottom w:val="single" w:sz="4" w:space="0" w:color="auto"/>
              <w:right w:val="single" w:sz="4" w:space="0" w:color="auto"/>
            </w:tcBorders>
            <w:vAlign w:val="center"/>
          </w:tcPr>
          <w:p w14:paraId="25A5AFD2" w14:textId="14DAEB27" w:rsidR="00F04874" w:rsidRPr="008014B2" w:rsidRDefault="00546EA3" w:rsidP="00546EA3">
            <w:pPr>
              <w:pStyle w:val="Default"/>
              <w:rPr>
                <w:rFonts w:ascii="Arial Narrow" w:hAnsi="Arial Narrow" w:cs="Arial"/>
                <w:sz w:val="18"/>
                <w:szCs w:val="18"/>
              </w:rPr>
            </w:pPr>
            <w:r w:rsidRPr="008014B2">
              <w:rPr>
                <w:rFonts w:ascii="Arial Narrow" w:hAnsi="Arial Narrow" w:cs="Arial"/>
                <w:sz w:val="18"/>
                <w:szCs w:val="18"/>
              </w:rPr>
              <w:t>Criminal act handled by police</w:t>
            </w:r>
            <w:r w:rsidR="004F7D00">
              <w:rPr>
                <w:rFonts w:ascii="Arial Narrow" w:hAnsi="Arial Narrow" w:cs="Arial"/>
                <w:sz w:val="18"/>
                <w:szCs w:val="18"/>
              </w:rPr>
              <w:t>.</w:t>
            </w:r>
          </w:p>
        </w:tc>
      </w:tr>
      <w:tr w:rsidR="009854C0" w:rsidRPr="008014B2" w14:paraId="40680730" w14:textId="77777777" w:rsidTr="005A7F89">
        <w:trPr>
          <w:trHeight w:val="1085"/>
        </w:trPr>
        <w:tc>
          <w:tcPr>
            <w:tcW w:w="959" w:type="dxa"/>
            <w:tcBorders>
              <w:top w:val="single" w:sz="4" w:space="0" w:color="auto"/>
              <w:left w:val="single" w:sz="4" w:space="0" w:color="auto"/>
              <w:bottom w:val="single" w:sz="4" w:space="0" w:color="auto"/>
              <w:right w:val="single" w:sz="4" w:space="0" w:color="auto"/>
            </w:tcBorders>
            <w:vAlign w:val="center"/>
          </w:tcPr>
          <w:p w14:paraId="003C5931" w14:textId="77777777" w:rsidR="009854C0" w:rsidRPr="008014B2" w:rsidRDefault="009854C0" w:rsidP="00021312">
            <w:pPr>
              <w:pStyle w:val="Default"/>
              <w:jc w:val="center"/>
              <w:rPr>
                <w:rFonts w:ascii="Arial Narrow" w:hAnsi="Arial Narrow" w:cs="Arial"/>
                <w:b/>
                <w:bCs/>
                <w:color w:val="1F497D" w:themeColor="text2"/>
                <w:sz w:val="18"/>
                <w:szCs w:val="18"/>
              </w:rPr>
            </w:pPr>
            <w:r w:rsidRPr="008014B2">
              <w:rPr>
                <w:rFonts w:ascii="Arial Narrow" w:hAnsi="Arial Narrow" w:cs="Arial"/>
                <w:b/>
                <w:bCs/>
                <w:color w:val="1F497D" w:themeColor="text2"/>
                <w:sz w:val="18"/>
                <w:szCs w:val="18"/>
              </w:rPr>
              <w:t>NT</w:t>
            </w:r>
          </w:p>
        </w:tc>
        <w:tc>
          <w:tcPr>
            <w:tcW w:w="1304" w:type="dxa"/>
            <w:tcBorders>
              <w:top w:val="single" w:sz="4" w:space="0" w:color="auto"/>
              <w:left w:val="single" w:sz="4" w:space="0" w:color="auto"/>
              <w:bottom w:val="single" w:sz="4" w:space="0" w:color="auto"/>
              <w:right w:val="single" w:sz="4" w:space="0" w:color="auto"/>
            </w:tcBorders>
            <w:vAlign w:val="center"/>
          </w:tcPr>
          <w:p w14:paraId="2636569D" w14:textId="77777777" w:rsidR="009854C0" w:rsidRPr="008014B2" w:rsidRDefault="009854C0" w:rsidP="00FD7BED">
            <w:pPr>
              <w:pStyle w:val="Default"/>
              <w:rPr>
                <w:rFonts w:ascii="Arial Narrow" w:hAnsi="Arial Narrow" w:cs="Arial"/>
                <w:i/>
                <w:iCs/>
                <w:sz w:val="18"/>
                <w:szCs w:val="18"/>
              </w:rPr>
            </w:pPr>
            <w:r w:rsidRPr="008014B2">
              <w:rPr>
                <w:rFonts w:ascii="Arial Narrow" w:hAnsi="Arial Narrow" w:cs="Arial"/>
                <w:i/>
                <w:iCs/>
                <w:sz w:val="18"/>
                <w:szCs w:val="18"/>
              </w:rPr>
              <w:t xml:space="preserve">Prostitution Regulation Act </w:t>
            </w:r>
          </w:p>
        </w:tc>
        <w:tc>
          <w:tcPr>
            <w:tcW w:w="1418" w:type="dxa"/>
            <w:tcBorders>
              <w:top w:val="single" w:sz="4" w:space="0" w:color="auto"/>
              <w:left w:val="single" w:sz="4" w:space="0" w:color="auto"/>
              <w:bottom w:val="single" w:sz="4" w:space="0" w:color="auto"/>
              <w:right w:val="single" w:sz="4" w:space="0" w:color="auto"/>
            </w:tcBorders>
            <w:vAlign w:val="center"/>
          </w:tcPr>
          <w:p w14:paraId="0DA58627" w14:textId="2D7BE2C7" w:rsidR="009854C0" w:rsidRPr="008014B2" w:rsidRDefault="009854C0" w:rsidP="00FD7BED">
            <w:pPr>
              <w:pStyle w:val="Default"/>
              <w:rPr>
                <w:rFonts w:ascii="Arial Narrow" w:hAnsi="Arial Narrow" w:cs="Arial"/>
                <w:sz w:val="18"/>
                <w:szCs w:val="18"/>
              </w:rPr>
            </w:pPr>
            <w:r w:rsidRPr="008014B2">
              <w:rPr>
                <w:rFonts w:ascii="Arial Narrow" w:hAnsi="Arial Narrow" w:cs="Arial"/>
                <w:sz w:val="18"/>
                <w:szCs w:val="18"/>
              </w:rPr>
              <w:t>No licence required. No specific planning requirements and must work on their own</w:t>
            </w:r>
            <w:r w:rsidR="004F7D00">
              <w:rPr>
                <w:rFonts w:ascii="Arial Narrow" w:hAnsi="Arial Narrow" w:cs="Arial"/>
                <w:sz w:val="18"/>
                <w:szCs w:val="18"/>
              </w:rPr>
              <w:t>.</w:t>
            </w:r>
            <w:r w:rsidRPr="008014B2">
              <w:rPr>
                <w:rFonts w:ascii="Arial Narrow" w:hAnsi="Arial Narrow" w:cs="Arial"/>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2218421D" w14:textId="23733060" w:rsidR="009854C0" w:rsidRPr="008014B2" w:rsidRDefault="00F27742" w:rsidP="00FD7BED">
            <w:pPr>
              <w:pStyle w:val="Default"/>
              <w:rPr>
                <w:rFonts w:ascii="Arial Narrow" w:hAnsi="Arial Narrow" w:cs="Arial"/>
                <w:sz w:val="18"/>
                <w:szCs w:val="18"/>
              </w:rPr>
            </w:pPr>
            <w:r>
              <w:rPr>
                <w:rFonts w:ascii="Arial Narrow" w:hAnsi="Arial Narrow" w:cs="Arial"/>
                <w:sz w:val="18"/>
                <w:szCs w:val="18"/>
              </w:rPr>
              <w:t>Illegal</w:t>
            </w:r>
          </w:p>
        </w:tc>
        <w:tc>
          <w:tcPr>
            <w:tcW w:w="1418" w:type="dxa"/>
            <w:tcBorders>
              <w:top w:val="single" w:sz="4" w:space="0" w:color="auto"/>
              <w:left w:val="single" w:sz="4" w:space="0" w:color="auto"/>
              <w:bottom w:val="single" w:sz="4" w:space="0" w:color="auto"/>
              <w:right w:val="single" w:sz="4" w:space="0" w:color="auto"/>
            </w:tcBorders>
            <w:vAlign w:val="center"/>
          </w:tcPr>
          <w:p w14:paraId="17AD1201" w14:textId="77777777" w:rsidR="009854C0" w:rsidRPr="008014B2" w:rsidRDefault="009854C0" w:rsidP="00FD7BED">
            <w:pPr>
              <w:pStyle w:val="Default"/>
              <w:rPr>
                <w:rFonts w:ascii="Arial Narrow" w:hAnsi="Arial Narrow" w:cs="Arial"/>
                <w:sz w:val="18"/>
                <w:szCs w:val="18"/>
              </w:rPr>
            </w:pPr>
            <w:r w:rsidRPr="008014B2">
              <w:rPr>
                <w:rFonts w:ascii="Arial Narrow" w:hAnsi="Arial Narrow" w:cs="Arial"/>
                <w:sz w:val="18"/>
                <w:szCs w:val="18"/>
              </w:rPr>
              <w:t>Licence required</w:t>
            </w:r>
            <w:r w:rsidR="009D4D97" w:rsidRPr="008014B2">
              <w:rPr>
                <w:rFonts w:ascii="Arial Narrow" w:hAnsi="Arial Narrow" w:cs="Arial"/>
                <w:sz w:val="18"/>
                <w:szCs w:val="18"/>
              </w:rPr>
              <w:t>.  Workers must register with police.</w:t>
            </w:r>
            <w:r w:rsidRPr="008014B2">
              <w:rPr>
                <w:rFonts w:ascii="Arial Narrow" w:hAnsi="Arial Narrow" w:cs="Arial"/>
                <w:sz w:val="18"/>
                <w:szCs w:val="18"/>
              </w:rPr>
              <w:t xml:space="preserve"> </w:t>
            </w:r>
          </w:p>
          <w:p w14:paraId="65985E11" w14:textId="2AD66832" w:rsidR="009854C0" w:rsidRPr="008014B2" w:rsidRDefault="009854C0" w:rsidP="00FD7BED">
            <w:pPr>
              <w:pStyle w:val="Default"/>
              <w:rPr>
                <w:rFonts w:ascii="Arial Narrow" w:hAnsi="Arial Narrow" w:cs="Arial"/>
                <w:sz w:val="18"/>
                <w:szCs w:val="18"/>
              </w:rPr>
            </w:pPr>
            <w:r w:rsidRPr="008014B2">
              <w:rPr>
                <w:rFonts w:ascii="Arial Narrow" w:hAnsi="Arial Narrow" w:cs="Arial"/>
                <w:sz w:val="18"/>
                <w:szCs w:val="18"/>
              </w:rPr>
              <w:t>No specific planning requirements</w:t>
            </w:r>
            <w:r w:rsidR="00F27742">
              <w:rPr>
                <w:rFonts w:ascii="Arial Narrow" w:hAnsi="Arial Narrow" w:cs="Arial"/>
                <w:sz w:val="18"/>
                <w:szCs w:val="18"/>
              </w:rPr>
              <w:t>.</w:t>
            </w:r>
          </w:p>
        </w:tc>
        <w:tc>
          <w:tcPr>
            <w:tcW w:w="1842" w:type="dxa"/>
            <w:tcBorders>
              <w:top w:val="single" w:sz="4" w:space="0" w:color="auto"/>
              <w:left w:val="single" w:sz="4" w:space="0" w:color="auto"/>
              <w:bottom w:val="single" w:sz="4" w:space="0" w:color="auto"/>
              <w:right w:val="single" w:sz="4" w:space="0" w:color="auto"/>
            </w:tcBorders>
          </w:tcPr>
          <w:p w14:paraId="215DAABD" w14:textId="77777777" w:rsidR="009854C0" w:rsidRPr="008014B2" w:rsidRDefault="009854C0" w:rsidP="00FD7BED">
            <w:pPr>
              <w:pStyle w:val="Default"/>
              <w:rPr>
                <w:rFonts w:ascii="Arial Narrow" w:hAnsi="Arial Narrow" w:cs="Arial"/>
                <w:sz w:val="18"/>
                <w:szCs w:val="18"/>
              </w:rPr>
            </w:pPr>
            <w:r w:rsidRPr="008014B2">
              <w:rPr>
                <w:rFonts w:ascii="Arial Narrow" w:hAnsi="Arial Narrow" w:cs="Arial"/>
                <w:sz w:val="18"/>
                <w:szCs w:val="18"/>
              </w:rPr>
              <w:t xml:space="preserve">Licences issued by Licensing Commission following referral to Police Commissioner. </w:t>
            </w:r>
          </w:p>
          <w:p w14:paraId="216BD21B" w14:textId="77777777" w:rsidR="009854C0" w:rsidRPr="008014B2" w:rsidRDefault="009854C0" w:rsidP="00FD7BED">
            <w:pPr>
              <w:pStyle w:val="Default"/>
              <w:rPr>
                <w:rFonts w:ascii="Arial Narrow" w:hAnsi="Arial Narrow" w:cs="Arial"/>
                <w:sz w:val="18"/>
                <w:szCs w:val="18"/>
              </w:rPr>
            </w:pPr>
            <w:r w:rsidRPr="008014B2">
              <w:rPr>
                <w:rFonts w:ascii="Arial Narrow" w:hAnsi="Arial Narrow" w:cs="Arial"/>
                <w:sz w:val="18"/>
                <w:szCs w:val="18"/>
              </w:rPr>
              <w:t>Complaints are investigated by police.</w:t>
            </w:r>
          </w:p>
        </w:tc>
      </w:tr>
    </w:tbl>
    <w:p w14:paraId="71E88ACF" w14:textId="77777777" w:rsidR="00992D33" w:rsidRPr="008014B2" w:rsidRDefault="00992D33" w:rsidP="000315C4">
      <w:pPr>
        <w:rPr>
          <w:sz w:val="22"/>
          <w:szCs w:val="22"/>
        </w:rPr>
      </w:pPr>
    </w:p>
    <w:p w14:paraId="01222741" w14:textId="6D82649C" w:rsidR="005100C1" w:rsidRPr="008014B2" w:rsidRDefault="00596AA9" w:rsidP="000F6158">
      <w:pPr>
        <w:rPr>
          <w:sz w:val="22"/>
          <w:szCs w:val="22"/>
        </w:rPr>
      </w:pPr>
      <w:r w:rsidRPr="008014B2">
        <w:rPr>
          <w:sz w:val="22"/>
          <w:szCs w:val="22"/>
        </w:rPr>
        <w:t xml:space="preserve">Although </w:t>
      </w:r>
      <w:r w:rsidR="00992D33" w:rsidRPr="008014B2">
        <w:rPr>
          <w:sz w:val="22"/>
          <w:szCs w:val="22"/>
        </w:rPr>
        <w:t>the sex industry in both South Australia and Western Australia is illegal, it occurs with the full knowledge of the regulators.</w:t>
      </w:r>
      <w:r w:rsidR="0071699C" w:rsidRPr="008014B2">
        <w:rPr>
          <w:sz w:val="22"/>
          <w:szCs w:val="22"/>
        </w:rPr>
        <w:t xml:space="preserve"> </w:t>
      </w:r>
      <w:r w:rsidR="000327A1" w:rsidRPr="008014B2">
        <w:rPr>
          <w:sz w:val="22"/>
          <w:szCs w:val="22"/>
        </w:rPr>
        <w:t>The</w:t>
      </w:r>
      <w:r w:rsidR="0071699C" w:rsidRPr="008014B2">
        <w:rPr>
          <w:sz w:val="22"/>
          <w:szCs w:val="22"/>
        </w:rPr>
        <w:t xml:space="preserve"> Western Australia </w:t>
      </w:r>
      <w:r w:rsidRPr="008014B2">
        <w:rPr>
          <w:sz w:val="22"/>
          <w:szCs w:val="22"/>
        </w:rPr>
        <w:t>G</w:t>
      </w:r>
      <w:r w:rsidR="0071699C" w:rsidRPr="008014B2">
        <w:rPr>
          <w:sz w:val="22"/>
          <w:szCs w:val="22"/>
        </w:rPr>
        <w:t xml:space="preserve">overnment </w:t>
      </w:r>
      <w:r w:rsidR="000327A1" w:rsidRPr="008014B2">
        <w:rPr>
          <w:sz w:val="22"/>
          <w:szCs w:val="22"/>
        </w:rPr>
        <w:t>is</w:t>
      </w:r>
      <w:r w:rsidR="0071699C" w:rsidRPr="008014B2">
        <w:rPr>
          <w:sz w:val="22"/>
          <w:szCs w:val="22"/>
        </w:rPr>
        <w:t xml:space="preserve"> </w:t>
      </w:r>
      <w:r w:rsidRPr="008014B2">
        <w:rPr>
          <w:sz w:val="22"/>
          <w:szCs w:val="22"/>
        </w:rPr>
        <w:t>review</w:t>
      </w:r>
      <w:r w:rsidR="0029213B">
        <w:rPr>
          <w:sz w:val="22"/>
          <w:szCs w:val="22"/>
        </w:rPr>
        <w:t xml:space="preserve">ing </w:t>
      </w:r>
      <w:r w:rsidR="00021312" w:rsidRPr="008014B2">
        <w:rPr>
          <w:sz w:val="22"/>
          <w:szCs w:val="22"/>
        </w:rPr>
        <w:t>the legislation pertinent to the sex industry</w:t>
      </w:r>
      <w:r w:rsidRPr="008014B2">
        <w:rPr>
          <w:sz w:val="22"/>
          <w:szCs w:val="22"/>
        </w:rPr>
        <w:t>, while</w:t>
      </w:r>
      <w:r w:rsidR="005A7F89" w:rsidRPr="008014B2">
        <w:rPr>
          <w:sz w:val="22"/>
          <w:szCs w:val="22"/>
        </w:rPr>
        <w:t xml:space="preserve"> South Australian Parliament is considering a Bill to decriminalise the sex industry in that jurisdiction.</w:t>
      </w:r>
    </w:p>
    <w:p w14:paraId="1648AC6D" w14:textId="77777777" w:rsidR="006253C7" w:rsidRPr="008014B2" w:rsidRDefault="006253C7" w:rsidP="000F6158">
      <w:pPr>
        <w:rPr>
          <w:sz w:val="22"/>
          <w:szCs w:val="22"/>
        </w:rPr>
      </w:pPr>
      <w:r w:rsidRPr="008014B2">
        <w:rPr>
          <w:sz w:val="22"/>
          <w:szCs w:val="22"/>
        </w:rPr>
        <w:br w:type="page"/>
      </w:r>
    </w:p>
    <w:p w14:paraId="7D0B93D5" w14:textId="77777777" w:rsidR="00476D4D" w:rsidRPr="008014B2" w:rsidRDefault="00E84143" w:rsidP="000F6158">
      <w:pPr>
        <w:pStyle w:val="Heading1"/>
        <w:rPr>
          <w:color w:val="E36C0A" w:themeColor="accent6" w:themeShade="BF"/>
        </w:rPr>
      </w:pPr>
      <w:r w:rsidRPr="008014B2">
        <w:rPr>
          <w:color w:val="E36C0A" w:themeColor="accent6" w:themeShade="BF"/>
        </w:rPr>
        <w:lastRenderedPageBreak/>
        <w:t xml:space="preserve">ISSUES FACING THE NORTHERN TERRITORY SEX INDUSTRY </w:t>
      </w:r>
    </w:p>
    <w:p w14:paraId="40334D99" w14:textId="5D9B4377" w:rsidR="00015A57" w:rsidRPr="008014B2" w:rsidRDefault="00015A57" w:rsidP="000F6158">
      <w:pPr>
        <w:rPr>
          <w:sz w:val="22"/>
          <w:szCs w:val="22"/>
        </w:rPr>
      </w:pPr>
      <w:r w:rsidRPr="008014B2">
        <w:rPr>
          <w:sz w:val="22"/>
          <w:szCs w:val="22"/>
        </w:rPr>
        <w:t xml:space="preserve">Broadly speaking, there </w:t>
      </w:r>
      <w:r w:rsidR="003D09BB" w:rsidRPr="008014B2">
        <w:rPr>
          <w:sz w:val="22"/>
          <w:szCs w:val="22"/>
        </w:rPr>
        <w:t xml:space="preserve">are </w:t>
      </w:r>
      <w:r w:rsidRPr="008014B2">
        <w:rPr>
          <w:sz w:val="22"/>
          <w:szCs w:val="22"/>
        </w:rPr>
        <w:t xml:space="preserve">four core issues facing the sex industry, and </w:t>
      </w:r>
      <w:r w:rsidR="003D09BB" w:rsidRPr="008014B2">
        <w:rPr>
          <w:sz w:val="22"/>
          <w:szCs w:val="22"/>
        </w:rPr>
        <w:t>consequently</w:t>
      </w:r>
      <w:r w:rsidRPr="008014B2">
        <w:rPr>
          <w:sz w:val="22"/>
          <w:szCs w:val="22"/>
        </w:rPr>
        <w:t xml:space="preserve"> the communi</w:t>
      </w:r>
      <w:r w:rsidR="007978C7">
        <w:rPr>
          <w:sz w:val="22"/>
          <w:szCs w:val="22"/>
        </w:rPr>
        <w:t xml:space="preserve">ty, in the Northern Territory. </w:t>
      </w:r>
      <w:r w:rsidRPr="008014B2">
        <w:rPr>
          <w:sz w:val="22"/>
          <w:szCs w:val="22"/>
        </w:rPr>
        <w:t>These issues include:</w:t>
      </w:r>
    </w:p>
    <w:p w14:paraId="0B34C884" w14:textId="77777777" w:rsidR="000327A1" w:rsidRPr="008014B2" w:rsidRDefault="000327A1" w:rsidP="000F6158">
      <w:pPr>
        <w:rPr>
          <w:sz w:val="22"/>
          <w:szCs w:val="22"/>
        </w:rPr>
      </w:pPr>
    </w:p>
    <w:p w14:paraId="02FD32F1" w14:textId="04B7BB32" w:rsidR="00015A57" w:rsidRPr="008014B2" w:rsidRDefault="00015A57" w:rsidP="008C7E79">
      <w:pPr>
        <w:pStyle w:val="ListParagraph"/>
        <w:numPr>
          <w:ilvl w:val="0"/>
          <w:numId w:val="37"/>
        </w:numPr>
        <w:rPr>
          <w:sz w:val="22"/>
          <w:szCs w:val="22"/>
        </w:rPr>
      </w:pPr>
      <w:r w:rsidRPr="008014B2">
        <w:rPr>
          <w:sz w:val="22"/>
          <w:szCs w:val="22"/>
        </w:rPr>
        <w:t>Whether there should be a move towards a decriminali</w:t>
      </w:r>
      <w:r w:rsidR="0029213B">
        <w:rPr>
          <w:sz w:val="22"/>
          <w:szCs w:val="22"/>
        </w:rPr>
        <w:t>sed regulatory model</w:t>
      </w:r>
      <w:r w:rsidR="004F7D00">
        <w:rPr>
          <w:sz w:val="22"/>
          <w:szCs w:val="22"/>
        </w:rPr>
        <w:t>.</w:t>
      </w:r>
    </w:p>
    <w:p w14:paraId="469809DD" w14:textId="17952AE8" w:rsidR="00015A57" w:rsidRPr="008014B2" w:rsidRDefault="00015A57" w:rsidP="008C7E79">
      <w:pPr>
        <w:pStyle w:val="ListParagraph"/>
        <w:numPr>
          <w:ilvl w:val="0"/>
          <w:numId w:val="37"/>
        </w:numPr>
        <w:rPr>
          <w:sz w:val="22"/>
          <w:szCs w:val="22"/>
        </w:rPr>
      </w:pPr>
      <w:r w:rsidRPr="008014B2">
        <w:rPr>
          <w:sz w:val="22"/>
          <w:szCs w:val="22"/>
        </w:rPr>
        <w:t>The apparent lack</w:t>
      </w:r>
      <w:r w:rsidR="0029213B">
        <w:rPr>
          <w:sz w:val="22"/>
          <w:szCs w:val="22"/>
        </w:rPr>
        <w:t xml:space="preserve"> of safety for solo sex workers</w:t>
      </w:r>
      <w:r w:rsidR="004F7D00">
        <w:rPr>
          <w:sz w:val="22"/>
          <w:szCs w:val="22"/>
        </w:rPr>
        <w:t>.</w:t>
      </w:r>
    </w:p>
    <w:p w14:paraId="51BF339C" w14:textId="509BD388" w:rsidR="00015A57" w:rsidRPr="008014B2" w:rsidRDefault="00015A57" w:rsidP="008C7E79">
      <w:pPr>
        <w:pStyle w:val="ListParagraph"/>
        <w:numPr>
          <w:ilvl w:val="0"/>
          <w:numId w:val="37"/>
        </w:numPr>
        <w:rPr>
          <w:sz w:val="22"/>
          <w:szCs w:val="22"/>
        </w:rPr>
      </w:pPr>
      <w:r w:rsidRPr="008014B2">
        <w:rPr>
          <w:sz w:val="22"/>
          <w:szCs w:val="22"/>
        </w:rPr>
        <w:t>The police certification process that applies to sex workers who are employ</w:t>
      </w:r>
      <w:r w:rsidR="0029213B">
        <w:rPr>
          <w:sz w:val="22"/>
          <w:szCs w:val="22"/>
        </w:rPr>
        <w:t>ed by a licensed escort agency</w:t>
      </w:r>
      <w:r w:rsidR="004F7D00">
        <w:rPr>
          <w:sz w:val="22"/>
          <w:szCs w:val="22"/>
        </w:rPr>
        <w:t>.</w:t>
      </w:r>
    </w:p>
    <w:p w14:paraId="2F2BCDBA" w14:textId="77777777" w:rsidR="00015A57" w:rsidRPr="008014B2" w:rsidRDefault="00015A57" w:rsidP="008C7E79">
      <w:pPr>
        <w:pStyle w:val="ListParagraph"/>
        <w:numPr>
          <w:ilvl w:val="0"/>
          <w:numId w:val="37"/>
        </w:numPr>
        <w:rPr>
          <w:sz w:val="22"/>
          <w:szCs w:val="22"/>
        </w:rPr>
      </w:pPr>
      <w:r w:rsidRPr="008014B2">
        <w:rPr>
          <w:sz w:val="22"/>
          <w:szCs w:val="22"/>
        </w:rPr>
        <w:t>Proliferation of illegal brothels purporting to operate as massage parlours</w:t>
      </w:r>
      <w:r w:rsidR="006253C7" w:rsidRPr="008014B2">
        <w:rPr>
          <w:sz w:val="22"/>
          <w:szCs w:val="22"/>
        </w:rPr>
        <w:t>.</w:t>
      </w:r>
    </w:p>
    <w:p w14:paraId="3E801B2F" w14:textId="77777777" w:rsidR="00015A57" w:rsidRPr="008014B2" w:rsidRDefault="00015A57" w:rsidP="000F6158">
      <w:pPr>
        <w:ind w:left="720"/>
        <w:rPr>
          <w:sz w:val="22"/>
          <w:szCs w:val="22"/>
        </w:rPr>
      </w:pPr>
    </w:p>
    <w:p w14:paraId="539F9FE8" w14:textId="4E4F301A" w:rsidR="00015A57" w:rsidRPr="008014B2" w:rsidRDefault="003D09BB" w:rsidP="000F6158">
      <w:pPr>
        <w:rPr>
          <w:sz w:val="22"/>
          <w:szCs w:val="22"/>
        </w:rPr>
      </w:pPr>
      <w:r w:rsidRPr="008014B2">
        <w:rPr>
          <w:sz w:val="22"/>
          <w:szCs w:val="22"/>
        </w:rPr>
        <w:t xml:space="preserve">What follows is a discussion of </w:t>
      </w:r>
      <w:r w:rsidR="00CC3B8D" w:rsidRPr="008014B2">
        <w:rPr>
          <w:sz w:val="22"/>
          <w:szCs w:val="22"/>
        </w:rPr>
        <w:t>each</w:t>
      </w:r>
      <w:r w:rsidRPr="008014B2">
        <w:rPr>
          <w:sz w:val="22"/>
          <w:szCs w:val="22"/>
        </w:rPr>
        <w:t xml:space="preserve"> issue and how they may be addressed.  Included under each point are questions which aim to promote cons</w:t>
      </w:r>
      <w:r w:rsidR="0067349F" w:rsidRPr="008014B2">
        <w:rPr>
          <w:sz w:val="22"/>
          <w:szCs w:val="22"/>
        </w:rPr>
        <w:t>tructive</w:t>
      </w:r>
      <w:r w:rsidRPr="008014B2">
        <w:rPr>
          <w:sz w:val="22"/>
          <w:szCs w:val="22"/>
        </w:rPr>
        <w:t xml:space="preserve"> discussion </w:t>
      </w:r>
      <w:r w:rsidR="0067349F" w:rsidRPr="008014B2">
        <w:rPr>
          <w:sz w:val="22"/>
          <w:szCs w:val="22"/>
        </w:rPr>
        <w:t xml:space="preserve">between </w:t>
      </w:r>
      <w:r w:rsidRPr="008014B2">
        <w:rPr>
          <w:sz w:val="22"/>
          <w:szCs w:val="22"/>
        </w:rPr>
        <w:t xml:space="preserve">key stakeholders and the broader community.  </w:t>
      </w:r>
    </w:p>
    <w:p w14:paraId="2DC66C36" w14:textId="77777777" w:rsidR="003D09BB" w:rsidRPr="008014B2" w:rsidRDefault="003D09BB" w:rsidP="000F6158">
      <w:pPr>
        <w:rPr>
          <w:sz w:val="22"/>
          <w:szCs w:val="22"/>
        </w:rPr>
      </w:pPr>
    </w:p>
    <w:p w14:paraId="303220CB" w14:textId="77777777" w:rsidR="009945FB" w:rsidRPr="008014B2" w:rsidRDefault="009945FB" w:rsidP="000F6158">
      <w:pPr>
        <w:pStyle w:val="Heading2"/>
        <w:rPr>
          <w:rFonts w:ascii="Arial Narrow" w:hAnsi="Arial Narrow"/>
        </w:rPr>
      </w:pPr>
      <w:r w:rsidRPr="008014B2">
        <w:rPr>
          <w:rFonts w:ascii="Arial Narrow" w:hAnsi="Arial Narrow"/>
        </w:rPr>
        <w:t xml:space="preserve">A MOVE TO DECRIMINALISATION </w:t>
      </w:r>
    </w:p>
    <w:p w14:paraId="0E20E909" w14:textId="77777777" w:rsidR="009945FB" w:rsidRPr="008014B2" w:rsidRDefault="009945FB" w:rsidP="000F6158">
      <w:pPr>
        <w:keepNext/>
        <w:rPr>
          <w:sz w:val="22"/>
          <w:szCs w:val="22"/>
        </w:rPr>
      </w:pPr>
    </w:p>
    <w:p w14:paraId="1F98B738" w14:textId="2E878269" w:rsidR="00E202DE" w:rsidRPr="008014B2" w:rsidRDefault="00E202DE" w:rsidP="000F6158">
      <w:pPr>
        <w:pStyle w:val="Default"/>
        <w:rPr>
          <w:rFonts w:ascii="Arial" w:hAnsi="Arial" w:cs="Arial"/>
          <w:sz w:val="22"/>
          <w:szCs w:val="22"/>
        </w:rPr>
      </w:pPr>
      <w:r w:rsidRPr="008014B2">
        <w:rPr>
          <w:rFonts w:ascii="Arial" w:hAnsi="Arial" w:cs="Arial"/>
          <w:sz w:val="22"/>
          <w:szCs w:val="22"/>
        </w:rPr>
        <w:t xml:space="preserve">Advocates of the sex worker industry in the Northern Territory, and indeed across Australia, strongly believe that decriminalisation of the sex industry is the best practice regulatory model. </w:t>
      </w:r>
      <w:r w:rsidR="00842953" w:rsidRPr="008014B2">
        <w:rPr>
          <w:rFonts w:ascii="Arial" w:hAnsi="Arial" w:cs="Arial"/>
          <w:sz w:val="22"/>
          <w:szCs w:val="22"/>
        </w:rPr>
        <w:t>Fundamentally a decriminalised model removes criminal penalties for sex w</w:t>
      </w:r>
      <w:r w:rsidR="0029213B">
        <w:rPr>
          <w:rFonts w:ascii="Arial" w:hAnsi="Arial" w:cs="Arial"/>
          <w:sz w:val="22"/>
          <w:szCs w:val="22"/>
        </w:rPr>
        <w:t xml:space="preserve">ork. </w:t>
      </w:r>
      <w:r w:rsidRPr="008014B2">
        <w:rPr>
          <w:rFonts w:ascii="Arial" w:hAnsi="Arial" w:cs="Arial"/>
          <w:sz w:val="22"/>
          <w:szCs w:val="22"/>
        </w:rPr>
        <w:t>The model, in general put</w:t>
      </w:r>
      <w:r w:rsidR="0067349F" w:rsidRPr="008014B2">
        <w:rPr>
          <w:rFonts w:ascii="Arial" w:hAnsi="Arial" w:cs="Arial"/>
          <w:sz w:val="22"/>
          <w:szCs w:val="22"/>
        </w:rPr>
        <w:t>s</w:t>
      </w:r>
      <w:r w:rsidRPr="008014B2">
        <w:rPr>
          <w:rFonts w:ascii="Arial" w:hAnsi="Arial" w:cs="Arial"/>
          <w:sz w:val="22"/>
          <w:szCs w:val="22"/>
        </w:rPr>
        <w:t xml:space="preserve"> the industry under the same regulatory framework as any other industry type, including rights and obligations in terms of workplace health and safety, industrial rela</w:t>
      </w:r>
      <w:r w:rsidR="0029213B">
        <w:rPr>
          <w:rFonts w:ascii="Arial" w:hAnsi="Arial" w:cs="Arial"/>
          <w:sz w:val="22"/>
          <w:szCs w:val="22"/>
        </w:rPr>
        <w:t xml:space="preserve">tions and general legal rights. </w:t>
      </w:r>
      <w:r w:rsidR="00842953" w:rsidRPr="008014B2">
        <w:rPr>
          <w:rFonts w:ascii="Arial" w:hAnsi="Arial" w:cs="Arial"/>
          <w:sz w:val="22"/>
          <w:szCs w:val="22"/>
        </w:rPr>
        <w:t xml:space="preserve">New South Wales was the first </w:t>
      </w:r>
      <w:r w:rsidR="0067349F" w:rsidRPr="008014B2">
        <w:rPr>
          <w:rFonts w:ascii="Arial" w:hAnsi="Arial" w:cs="Arial"/>
          <w:sz w:val="22"/>
          <w:szCs w:val="22"/>
        </w:rPr>
        <w:t>western</w:t>
      </w:r>
      <w:r w:rsidR="00842953" w:rsidRPr="008014B2">
        <w:rPr>
          <w:rFonts w:ascii="Arial" w:hAnsi="Arial" w:cs="Arial"/>
          <w:sz w:val="22"/>
          <w:szCs w:val="22"/>
        </w:rPr>
        <w:t xml:space="preserve"> Government to introduce such a model in 1995, with New Zealand introducing a similar model, with slight modifications to include a registration framework</w:t>
      </w:r>
      <w:r w:rsidR="0067349F" w:rsidRPr="008014B2">
        <w:rPr>
          <w:rFonts w:ascii="Arial" w:hAnsi="Arial" w:cs="Arial"/>
          <w:sz w:val="22"/>
          <w:szCs w:val="22"/>
        </w:rPr>
        <w:t>,</w:t>
      </w:r>
      <w:r w:rsidR="00842953" w:rsidRPr="008014B2">
        <w:rPr>
          <w:rFonts w:ascii="Arial" w:hAnsi="Arial" w:cs="Arial"/>
          <w:sz w:val="22"/>
          <w:szCs w:val="22"/>
        </w:rPr>
        <w:t xml:space="preserve"> in 2003.</w:t>
      </w:r>
    </w:p>
    <w:p w14:paraId="40B9949E" w14:textId="77777777" w:rsidR="00F513D4" w:rsidRPr="008014B2" w:rsidRDefault="00F513D4" w:rsidP="000F6158">
      <w:pPr>
        <w:pStyle w:val="Default"/>
        <w:rPr>
          <w:rFonts w:ascii="Arial" w:hAnsi="Arial" w:cs="Arial"/>
          <w:sz w:val="22"/>
          <w:szCs w:val="22"/>
        </w:rPr>
      </w:pPr>
    </w:p>
    <w:p w14:paraId="2A8750DC" w14:textId="77777777" w:rsidR="00E202DE" w:rsidRPr="008014B2" w:rsidRDefault="00E202DE" w:rsidP="000F6158">
      <w:pPr>
        <w:pStyle w:val="Default"/>
        <w:rPr>
          <w:rFonts w:ascii="Arial" w:hAnsi="Arial" w:cs="Arial"/>
          <w:sz w:val="22"/>
          <w:szCs w:val="22"/>
        </w:rPr>
      </w:pPr>
      <w:r w:rsidRPr="008014B2">
        <w:rPr>
          <w:rFonts w:ascii="Arial" w:hAnsi="Arial" w:cs="Arial"/>
          <w:sz w:val="22"/>
          <w:szCs w:val="22"/>
        </w:rPr>
        <w:t>It is argued that this model encourages high rates of compliance, reduced opportunities for corruption, increase transparency and importantly improves safety for sex workers.</w:t>
      </w:r>
      <w:r w:rsidR="00842953" w:rsidRPr="008014B2">
        <w:rPr>
          <w:rStyle w:val="FootnoteReference"/>
          <w:rFonts w:ascii="Arial" w:hAnsi="Arial" w:cs="Arial"/>
          <w:sz w:val="22"/>
          <w:szCs w:val="22"/>
        </w:rPr>
        <w:footnoteReference w:id="4"/>
      </w:r>
      <w:r w:rsidRPr="008014B2">
        <w:rPr>
          <w:rFonts w:ascii="Arial" w:hAnsi="Arial" w:cs="Arial"/>
          <w:sz w:val="22"/>
          <w:szCs w:val="22"/>
        </w:rPr>
        <w:t xml:space="preserve"> This will, in turn, allow pathways for sex workers to report crimes or breaches of workers’ rights, while creating an environment where workers feel confident to access service</w:t>
      </w:r>
      <w:r w:rsidR="0067349F" w:rsidRPr="008014B2">
        <w:rPr>
          <w:rFonts w:ascii="Arial" w:hAnsi="Arial" w:cs="Arial"/>
          <w:sz w:val="22"/>
          <w:szCs w:val="22"/>
        </w:rPr>
        <w:t>s</w:t>
      </w:r>
      <w:r w:rsidRPr="008014B2">
        <w:rPr>
          <w:rFonts w:ascii="Arial" w:hAnsi="Arial" w:cs="Arial"/>
          <w:sz w:val="22"/>
          <w:szCs w:val="22"/>
        </w:rPr>
        <w:t xml:space="preserve"> such as health, legal and social services, without potential criminal or other repercussions.</w:t>
      </w:r>
    </w:p>
    <w:p w14:paraId="2435CB22" w14:textId="77777777" w:rsidR="00E202DE" w:rsidRPr="008014B2" w:rsidRDefault="00E202DE" w:rsidP="000F6158">
      <w:pPr>
        <w:pStyle w:val="Default"/>
        <w:rPr>
          <w:rFonts w:ascii="Arial" w:hAnsi="Arial" w:cs="Arial"/>
          <w:sz w:val="22"/>
          <w:szCs w:val="22"/>
        </w:rPr>
      </w:pPr>
    </w:p>
    <w:p w14:paraId="3EBEAE92" w14:textId="38752B93" w:rsidR="00895CA4" w:rsidRPr="008014B2" w:rsidRDefault="00E202DE" w:rsidP="000F6158">
      <w:pPr>
        <w:rPr>
          <w:rFonts w:cs="Arial"/>
          <w:sz w:val="22"/>
          <w:szCs w:val="22"/>
        </w:rPr>
      </w:pPr>
      <w:r w:rsidRPr="008014B2">
        <w:rPr>
          <w:rFonts w:cs="Arial"/>
          <w:sz w:val="22"/>
          <w:szCs w:val="22"/>
        </w:rPr>
        <w:t>Importantly, decriminalisation of the sex industry in the Northern Territory would not mean that the elements associated with the prostitution of children or human trafficking would be set aside</w:t>
      </w:r>
      <w:r w:rsidR="00C23950">
        <w:rPr>
          <w:rFonts w:cs="Arial"/>
          <w:sz w:val="22"/>
          <w:szCs w:val="22"/>
        </w:rPr>
        <w:t xml:space="preserve">. </w:t>
      </w:r>
      <w:r w:rsidR="0067349F" w:rsidRPr="008014B2">
        <w:rPr>
          <w:rFonts w:cs="Arial"/>
          <w:sz w:val="22"/>
          <w:szCs w:val="22"/>
        </w:rPr>
        <w:t>These actions</w:t>
      </w:r>
      <w:r w:rsidRPr="008014B2">
        <w:rPr>
          <w:rFonts w:cs="Arial"/>
          <w:sz w:val="22"/>
          <w:szCs w:val="22"/>
        </w:rPr>
        <w:t xml:space="preserve"> would </w:t>
      </w:r>
      <w:r w:rsidR="0067349F" w:rsidRPr="008014B2">
        <w:rPr>
          <w:rFonts w:cs="Arial"/>
          <w:sz w:val="22"/>
          <w:szCs w:val="22"/>
        </w:rPr>
        <w:t>remain,</w:t>
      </w:r>
      <w:r w:rsidRPr="008014B2">
        <w:rPr>
          <w:rFonts w:cs="Arial"/>
          <w:sz w:val="22"/>
          <w:szCs w:val="22"/>
        </w:rPr>
        <w:t xml:space="preserve"> and</w:t>
      </w:r>
      <w:r w:rsidR="0067349F" w:rsidRPr="008014B2">
        <w:rPr>
          <w:rFonts w:cs="Arial"/>
          <w:sz w:val="22"/>
          <w:szCs w:val="22"/>
        </w:rPr>
        <w:t xml:space="preserve"> be</w:t>
      </w:r>
      <w:r w:rsidRPr="008014B2">
        <w:rPr>
          <w:rFonts w:cs="Arial"/>
          <w:sz w:val="22"/>
          <w:szCs w:val="22"/>
        </w:rPr>
        <w:t xml:space="preserve"> treated</w:t>
      </w:r>
      <w:r w:rsidR="0067349F" w:rsidRPr="008014B2">
        <w:rPr>
          <w:rFonts w:cs="Arial"/>
          <w:sz w:val="22"/>
          <w:szCs w:val="22"/>
        </w:rPr>
        <w:t>,</w:t>
      </w:r>
      <w:r w:rsidRPr="008014B2">
        <w:rPr>
          <w:rFonts w:cs="Arial"/>
          <w:sz w:val="22"/>
          <w:szCs w:val="22"/>
        </w:rPr>
        <w:t xml:space="preserve"> as criminal offences</w:t>
      </w:r>
      <w:r w:rsidR="00F513D4" w:rsidRPr="008014B2">
        <w:rPr>
          <w:rFonts w:cs="Arial"/>
          <w:sz w:val="22"/>
          <w:szCs w:val="22"/>
        </w:rPr>
        <w:t>.</w:t>
      </w:r>
    </w:p>
    <w:p w14:paraId="343BDB00" w14:textId="77777777" w:rsidR="00895CA4" w:rsidRPr="008014B2" w:rsidRDefault="00895CA4" w:rsidP="000F6158">
      <w:pPr>
        <w:rPr>
          <w:rFonts w:cs="Arial"/>
          <w:sz w:val="22"/>
          <w:szCs w:val="22"/>
        </w:rPr>
      </w:pPr>
    </w:p>
    <w:p w14:paraId="774D5F2C" w14:textId="70E8A4FE" w:rsidR="00E202DE" w:rsidRPr="008014B2" w:rsidRDefault="00D857E4" w:rsidP="000F6158">
      <w:pPr>
        <w:rPr>
          <w:rFonts w:cs="Arial"/>
          <w:sz w:val="22"/>
          <w:szCs w:val="22"/>
        </w:rPr>
      </w:pPr>
      <w:r w:rsidRPr="008014B2">
        <w:rPr>
          <w:rFonts w:cs="Arial"/>
          <w:sz w:val="22"/>
          <w:szCs w:val="22"/>
        </w:rPr>
        <w:t xml:space="preserve">It is anticipated that </w:t>
      </w:r>
      <w:r w:rsidR="00E202DE" w:rsidRPr="008014B2">
        <w:rPr>
          <w:rFonts w:cs="Arial"/>
          <w:sz w:val="22"/>
          <w:szCs w:val="22"/>
        </w:rPr>
        <w:t xml:space="preserve">a move to a decriminalisation regulatory model is likely to generate significant discussion and likely opposition from </w:t>
      </w:r>
      <w:r w:rsidRPr="008014B2">
        <w:rPr>
          <w:rFonts w:cs="Arial"/>
          <w:sz w:val="22"/>
          <w:szCs w:val="22"/>
        </w:rPr>
        <w:t xml:space="preserve">some </w:t>
      </w:r>
      <w:r w:rsidR="00E202DE" w:rsidRPr="008014B2">
        <w:rPr>
          <w:rFonts w:cs="Arial"/>
          <w:sz w:val="22"/>
          <w:szCs w:val="22"/>
        </w:rPr>
        <w:t>community</w:t>
      </w:r>
      <w:r w:rsidRPr="008014B2">
        <w:rPr>
          <w:rFonts w:cs="Arial"/>
          <w:sz w:val="22"/>
          <w:szCs w:val="22"/>
        </w:rPr>
        <w:t xml:space="preserve"> members and groups</w:t>
      </w:r>
      <w:r w:rsidR="0029213B">
        <w:rPr>
          <w:rFonts w:cs="Arial"/>
          <w:sz w:val="22"/>
          <w:szCs w:val="22"/>
        </w:rPr>
        <w:t xml:space="preserve">. </w:t>
      </w:r>
      <w:r w:rsidR="00E202DE" w:rsidRPr="008014B2">
        <w:rPr>
          <w:rFonts w:cs="Arial"/>
          <w:sz w:val="22"/>
          <w:szCs w:val="22"/>
        </w:rPr>
        <w:t>However adopting such a model would address the issues raised (as highlighted in this discussion paper) and allow workers to benefit from current workplace health and safety practices and normal employee protections by treating them as any other emp</w:t>
      </w:r>
      <w:r w:rsidR="0029213B">
        <w:rPr>
          <w:rFonts w:cs="Arial"/>
          <w:sz w:val="22"/>
          <w:szCs w:val="22"/>
        </w:rPr>
        <w:t xml:space="preserve">loyee or self-employed worker. </w:t>
      </w:r>
      <w:r w:rsidR="00E202DE" w:rsidRPr="008014B2">
        <w:rPr>
          <w:rFonts w:cs="Arial"/>
          <w:sz w:val="22"/>
          <w:szCs w:val="22"/>
        </w:rPr>
        <w:t xml:space="preserve">This was the approach taken by the New Zealand Parliament when it passed the </w:t>
      </w:r>
      <w:r w:rsidR="00E202DE" w:rsidRPr="008014B2">
        <w:rPr>
          <w:rFonts w:cs="Arial"/>
          <w:i/>
          <w:sz w:val="22"/>
          <w:szCs w:val="22"/>
        </w:rPr>
        <w:t>Prostitution Reform Act</w:t>
      </w:r>
      <w:r w:rsidR="0087485C" w:rsidRPr="008014B2">
        <w:rPr>
          <w:rFonts w:cs="Arial"/>
          <w:i/>
          <w:sz w:val="22"/>
          <w:szCs w:val="22"/>
        </w:rPr>
        <w:t xml:space="preserve"> (NZ)</w:t>
      </w:r>
      <w:r w:rsidR="00E202DE" w:rsidRPr="008014B2">
        <w:rPr>
          <w:rFonts w:cs="Arial"/>
          <w:sz w:val="22"/>
          <w:szCs w:val="22"/>
        </w:rPr>
        <w:t xml:space="preserve">, noting that </w:t>
      </w:r>
      <w:r w:rsidR="0087485C" w:rsidRPr="008014B2">
        <w:rPr>
          <w:rFonts w:cs="Arial"/>
          <w:sz w:val="22"/>
          <w:szCs w:val="22"/>
        </w:rPr>
        <w:t xml:space="preserve">the </w:t>
      </w:r>
      <w:r w:rsidR="00E202DE" w:rsidRPr="008014B2">
        <w:rPr>
          <w:rFonts w:cs="Arial"/>
          <w:sz w:val="22"/>
          <w:szCs w:val="22"/>
        </w:rPr>
        <w:t>purpose was not to legislate on the</w:t>
      </w:r>
      <w:r w:rsidR="00E202DE" w:rsidRPr="008014B2">
        <w:rPr>
          <w:rFonts w:ascii="Arial Narrow" w:hAnsi="Arial Narrow"/>
          <w:i/>
          <w:sz w:val="22"/>
          <w:szCs w:val="22"/>
        </w:rPr>
        <w:t xml:space="preserve"> ‘</w:t>
      </w:r>
      <w:r w:rsidR="00E202DE" w:rsidRPr="008014B2">
        <w:rPr>
          <w:rFonts w:cs="Arial"/>
          <w:i/>
          <w:sz w:val="22"/>
          <w:szCs w:val="22"/>
        </w:rPr>
        <w:t>moral stance on prostitution, but rather was legislating to deal with issues associated with the health and safety of sex workers, and their human rights’</w:t>
      </w:r>
      <w:r w:rsidR="00E202DE" w:rsidRPr="008014B2">
        <w:rPr>
          <w:rStyle w:val="FootnoteReference"/>
          <w:rFonts w:ascii="Arial Narrow" w:hAnsi="Arial Narrow"/>
          <w:sz w:val="22"/>
          <w:szCs w:val="22"/>
        </w:rPr>
        <w:footnoteReference w:id="5"/>
      </w:r>
      <w:r w:rsidR="00E202DE" w:rsidRPr="008014B2">
        <w:rPr>
          <w:rFonts w:ascii="Arial Narrow" w:hAnsi="Arial Narrow"/>
          <w:sz w:val="22"/>
          <w:szCs w:val="22"/>
        </w:rPr>
        <w:t>.</w:t>
      </w:r>
    </w:p>
    <w:p w14:paraId="6E490275" w14:textId="77777777" w:rsidR="00E202DE" w:rsidRPr="008014B2" w:rsidRDefault="00E202DE" w:rsidP="000F6158">
      <w:pPr>
        <w:rPr>
          <w:rFonts w:cs="Arial"/>
          <w:sz w:val="22"/>
          <w:szCs w:val="22"/>
        </w:rPr>
      </w:pPr>
    </w:p>
    <w:p w14:paraId="01F03CDE" w14:textId="78F62869" w:rsidR="00F513D4" w:rsidRPr="008014B2" w:rsidRDefault="00F513D4" w:rsidP="000F6158">
      <w:pPr>
        <w:pStyle w:val="Heading3"/>
        <w:keepNext/>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lastRenderedPageBreak/>
        <w:t xml:space="preserve">The New South Wales </w:t>
      </w:r>
      <w:r w:rsidR="0029213B">
        <w:rPr>
          <w:rFonts w:ascii="Arial Narrow" w:eastAsiaTheme="majorEastAsia" w:hAnsi="Arial Narrow" w:cstheme="majorBidi"/>
          <w:b w:val="0"/>
          <w:bCs w:val="0"/>
          <w:color w:val="365F91" w:themeColor="accent1" w:themeShade="BF"/>
          <w:sz w:val="26"/>
          <w:szCs w:val="26"/>
        </w:rPr>
        <w:t>m</w:t>
      </w:r>
      <w:r w:rsidR="001D783E" w:rsidRPr="008014B2">
        <w:rPr>
          <w:rFonts w:ascii="Arial Narrow" w:eastAsiaTheme="majorEastAsia" w:hAnsi="Arial Narrow" w:cstheme="majorBidi"/>
          <w:b w:val="0"/>
          <w:bCs w:val="0"/>
          <w:color w:val="365F91" w:themeColor="accent1" w:themeShade="BF"/>
          <w:sz w:val="26"/>
          <w:szCs w:val="26"/>
        </w:rPr>
        <w:t xml:space="preserve">odel </w:t>
      </w:r>
      <w:r w:rsidRPr="008014B2">
        <w:rPr>
          <w:rFonts w:ascii="Arial Narrow" w:eastAsiaTheme="majorEastAsia" w:hAnsi="Arial Narrow" w:cstheme="majorBidi"/>
          <w:b w:val="0"/>
          <w:bCs w:val="0"/>
          <w:color w:val="365F91" w:themeColor="accent1" w:themeShade="BF"/>
          <w:sz w:val="26"/>
          <w:szCs w:val="26"/>
        </w:rPr>
        <w:t xml:space="preserve"> </w:t>
      </w:r>
    </w:p>
    <w:p w14:paraId="785BB596" w14:textId="43D904E6" w:rsidR="009125FD" w:rsidRPr="008014B2" w:rsidRDefault="00F513D4" w:rsidP="000F6158">
      <w:pPr>
        <w:rPr>
          <w:sz w:val="22"/>
          <w:szCs w:val="22"/>
        </w:rPr>
      </w:pPr>
      <w:r w:rsidRPr="008014B2">
        <w:rPr>
          <w:sz w:val="22"/>
          <w:szCs w:val="22"/>
        </w:rPr>
        <w:t xml:space="preserve">The New South Wales Parliament decriminalised prostitution in 1995 when amendments to the </w:t>
      </w:r>
      <w:r w:rsidRPr="008014B2">
        <w:rPr>
          <w:i/>
          <w:sz w:val="22"/>
          <w:szCs w:val="22"/>
        </w:rPr>
        <w:t>Disorderly Houses Act 1943</w:t>
      </w:r>
      <w:r w:rsidR="007978C7">
        <w:rPr>
          <w:i/>
          <w:sz w:val="22"/>
          <w:szCs w:val="22"/>
        </w:rPr>
        <w:t xml:space="preserve">, </w:t>
      </w:r>
      <w:r w:rsidRPr="008014B2">
        <w:rPr>
          <w:sz w:val="22"/>
          <w:szCs w:val="22"/>
        </w:rPr>
        <w:t xml:space="preserve">renamed the </w:t>
      </w:r>
      <w:r w:rsidRPr="008014B2">
        <w:rPr>
          <w:i/>
          <w:sz w:val="22"/>
          <w:szCs w:val="22"/>
        </w:rPr>
        <w:t>Restricted Premises Act 1943</w:t>
      </w:r>
      <w:r w:rsidRPr="008014B2">
        <w:rPr>
          <w:sz w:val="22"/>
          <w:szCs w:val="22"/>
        </w:rPr>
        <w:t xml:space="preserve"> in 2002</w:t>
      </w:r>
      <w:r w:rsidR="007978C7">
        <w:rPr>
          <w:sz w:val="22"/>
          <w:szCs w:val="22"/>
        </w:rPr>
        <w:t xml:space="preserve">, </w:t>
      </w:r>
      <w:r w:rsidRPr="008014B2">
        <w:rPr>
          <w:sz w:val="22"/>
          <w:szCs w:val="22"/>
        </w:rPr>
        <w:t>decriminalised brothels</w:t>
      </w:r>
      <w:r w:rsidR="001D783E" w:rsidRPr="008014B2">
        <w:rPr>
          <w:sz w:val="22"/>
          <w:szCs w:val="22"/>
        </w:rPr>
        <w:t xml:space="preserve"> and also had the effect of removing police from being the industry regulators</w:t>
      </w:r>
      <w:r w:rsidRPr="008014B2">
        <w:rPr>
          <w:sz w:val="22"/>
          <w:szCs w:val="22"/>
        </w:rPr>
        <w:t xml:space="preserve">. </w:t>
      </w:r>
      <w:r w:rsidR="009125FD" w:rsidRPr="008014B2">
        <w:rPr>
          <w:sz w:val="22"/>
          <w:szCs w:val="22"/>
        </w:rPr>
        <w:t xml:space="preserve">This move resulted in brothels being subjected to the same types of laws applicable generally to businesses, such planning laws, work health and safety, industrial laws and environmental and public health laws.  </w:t>
      </w:r>
    </w:p>
    <w:p w14:paraId="71522A63" w14:textId="77777777" w:rsidR="009125FD" w:rsidRPr="008014B2" w:rsidRDefault="009125FD" w:rsidP="000F6158">
      <w:pPr>
        <w:rPr>
          <w:sz w:val="22"/>
          <w:szCs w:val="22"/>
        </w:rPr>
      </w:pPr>
    </w:p>
    <w:p w14:paraId="78310249" w14:textId="67113A32" w:rsidR="00F513D4" w:rsidRPr="008014B2" w:rsidRDefault="00982727" w:rsidP="000F6158">
      <w:pPr>
        <w:rPr>
          <w:sz w:val="22"/>
          <w:szCs w:val="22"/>
        </w:rPr>
      </w:pPr>
      <w:r w:rsidRPr="008014B2">
        <w:rPr>
          <w:sz w:val="22"/>
          <w:szCs w:val="22"/>
        </w:rPr>
        <w:t>With the amendments</w:t>
      </w:r>
      <w:r w:rsidR="00991111" w:rsidRPr="008014B2">
        <w:rPr>
          <w:sz w:val="22"/>
          <w:szCs w:val="22"/>
        </w:rPr>
        <w:t xml:space="preserve"> in NSW</w:t>
      </w:r>
      <w:r w:rsidRPr="008014B2">
        <w:rPr>
          <w:sz w:val="22"/>
          <w:szCs w:val="22"/>
        </w:rPr>
        <w:t xml:space="preserve">, it was reported that the model chosen </w:t>
      </w:r>
      <w:r w:rsidR="00991111" w:rsidRPr="008014B2">
        <w:rPr>
          <w:sz w:val="22"/>
          <w:szCs w:val="22"/>
        </w:rPr>
        <w:t xml:space="preserve">had an unintended consequence of </w:t>
      </w:r>
      <w:r w:rsidR="00F513D4" w:rsidRPr="008014B2">
        <w:rPr>
          <w:sz w:val="22"/>
          <w:szCs w:val="22"/>
        </w:rPr>
        <w:t>almost completely deregulat</w:t>
      </w:r>
      <w:r w:rsidR="00991111" w:rsidRPr="008014B2">
        <w:rPr>
          <w:sz w:val="22"/>
          <w:szCs w:val="22"/>
        </w:rPr>
        <w:t>ing</w:t>
      </w:r>
      <w:r w:rsidR="0067349F" w:rsidRPr="008014B2">
        <w:rPr>
          <w:sz w:val="22"/>
          <w:szCs w:val="22"/>
        </w:rPr>
        <w:t xml:space="preserve"> the industry</w:t>
      </w:r>
      <w:r w:rsidR="00F513D4" w:rsidRPr="008014B2">
        <w:rPr>
          <w:sz w:val="22"/>
          <w:szCs w:val="22"/>
        </w:rPr>
        <w:t xml:space="preserve"> – with its only regulation confined to planning controls. </w:t>
      </w:r>
    </w:p>
    <w:p w14:paraId="0B31A122" w14:textId="77777777" w:rsidR="00F513D4" w:rsidRPr="008014B2" w:rsidRDefault="00F513D4" w:rsidP="000F6158">
      <w:pPr>
        <w:rPr>
          <w:sz w:val="22"/>
          <w:szCs w:val="22"/>
        </w:rPr>
      </w:pPr>
    </w:p>
    <w:p w14:paraId="09FF5D83" w14:textId="103E5A62" w:rsidR="00F513D4" w:rsidRPr="008014B2" w:rsidRDefault="00F513D4" w:rsidP="000F6158">
      <w:pPr>
        <w:pStyle w:val="Default"/>
        <w:rPr>
          <w:rFonts w:ascii="Arial" w:hAnsi="Arial" w:cs="Arial"/>
          <w:sz w:val="22"/>
          <w:szCs w:val="22"/>
        </w:rPr>
      </w:pPr>
      <w:r w:rsidRPr="008014B2">
        <w:rPr>
          <w:rFonts w:ascii="Arial" w:hAnsi="Arial" w:cs="Arial"/>
          <w:sz w:val="22"/>
          <w:szCs w:val="22"/>
        </w:rPr>
        <w:t>In 2015</w:t>
      </w:r>
      <w:r w:rsidR="0087485C" w:rsidRPr="008014B2">
        <w:rPr>
          <w:rFonts w:ascii="Arial" w:hAnsi="Arial" w:cs="Arial"/>
          <w:sz w:val="22"/>
          <w:szCs w:val="22"/>
        </w:rPr>
        <w:t>,</w:t>
      </w:r>
      <w:r w:rsidRPr="008014B2">
        <w:rPr>
          <w:rFonts w:ascii="Arial" w:hAnsi="Arial" w:cs="Arial"/>
          <w:sz w:val="22"/>
          <w:szCs w:val="22"/>
        </w:rPr>
        <w:t xml:space="preserve"> the Legislative Assembly of News South Wales Select Committee on the Regulation of Brothels delivered a report arising from the Inquiry into the Regulation of Brothels</w:t>
      </w:r>
      <w:r w:rsidRPr="008014B2">
        <w:rPr>
          <w:rStyle w:val="FootnoteReference"/>
          <w:rFonts w:ascii="Arial" w:hAnsi="Arial" w:cs="Arial"/>
          <w:sz w:val="22"/>
          <w:szCs w:val="22"/>
        </w:rPr>
        <w:footnoteReference w:id="6"/>
      </w:r>
      <w:r w:rsidR="0029213B">
        <w:rPr>
          <w:rFonts w:ascii="Arial" w:hAnsi="Arial" w:cs="Arial"/>
          <w:sz w:val="22"/>
          <w:szCs w:val="22"/>
        </w:rPr>
        <w:t xml:space="preserve">. </w:t>
      </w:r>
      <w:r w:rsidRPr="008014B2">
        <w:rPr>
          <w:rFonts w:ascii="Arial" w:hAnsi="Arial" w:cs="Arial"/>
          <w:sz w:val="22"/>
          <w:szCs w:val="22"/>
        </w:rPr>
        <w:t>Importantly</w:t>
      </w:r>
      <w:r w:rsidR="0087485C" w:rsidRPr="008014B2">
        <w:rPr>
          <w:rFonts w:ascii="Arial" w:hAnsi="Arial" w:cs="Arial"/>
          <w:sz w:val="22"/>
          <w:szCs w:val="22"/>
        </w:rPr>
        <w:t>,</w:t>
      </w:r>
      <w:r w:rsidRPr="008014B2">
        <w:rPr>
          <w:rFonts w:ascii="Arial" w:hAnsi="Arial" w:cs="Arial"/>
          <w:sz w:val="22"/>
          <w:szCs w:val="22"/>
        </w:rPr>
        <w:t xml:space="preserve"> the Commission found there has been positive public health outcomes that have been linked with decriminalisation in NSW and that decriminalisation should remain and that criminal penalties for sex work should not be re-introduced. </w:t>
      </w:r>
    </w:p>
    <w:p w14:paraId="24B31AFF" w14:textId="77777777" w:rsidR="00F513D4" w:rsidRPr="008014B2" w:rsidRDefault="00F513D4" w:rsidP="000F6158">
      <w:pPr>
        <w:pStyle w:val="Default"/>
        <w:rPr>
          <w:rFonts w:ascii="Arial" w:hAnsi="Arial" w:cs="Arial"/>
          <w:sz w:val="22"/>
          <w:szCs w:val="22"/>
        </w:rPr>
      </w:pPr>
    </w:p>
    <w:p w14:paraId="061F6927" w14:textId="1AF2808F" w:rsidR="009125FD" w:rsidRPr="008014B2" w:rsidRDefault="00F513D4" w:rsidP="000F6158">
      <w:pPr>
        <w:pStyle w:val="Default"/>
        <w:rPr>
          <w:rFonts w:ascii="Arial" w:hAnsi="Arial" w:cs="Arial"/>
          <w:sz w:val="22"/>
          <w:szCs w:val="22"/>
        </w:rPr>
      </w:pPr>
      <w:r w:rsidRPr="008014B2">
        <w:rPr>
          <w:rFonts w:ascii="Arial" w:hAnsi="Arial" w:cs="Arial"/>
          <w:sz w:val="22"/>
          <w:szCs w:val="22"/>
        </w:rPr>
        <w:t>However</w:t>
      </w:r>
      <w:r w:rsidR="0087485C" w:rsidRPr="008014B2">
        <w:rPr>
          <w:rFonts w:ascii="Arial" w:hAnsi="Arial" w:cs="Arial"/>
          <w:sz w:val="22"/>
          <w:szCs w:val="22"/>
        </w:rPr>
        <w:t>,</w:t>
      </w:r>
      <w:r w:rsidRPr="008014B2">
        <w:rPr>
          <w:rFonts w:ascii="Arial" w:hAnsi="Arial" w:cs="Arial"/>
          <w:sz w:val="22"/>
          <w:szCs w:val="22"/>
        </w:rPr>
        <w:t xml:space="preserve"> the Commission also found that</w:t>
      </w:r>
      <w:r w:rsidR="0087485C" w:rsidRPr="008014B2">
        <w:rPr>
          <w:rFonts w:ascii="Arial" w:hAnsi="Arial" w:cs="Arial"/>
          <w:sz w:val="22"/>
          <w:szCs w:val="22"/>
        </w:rPr>
        <w:t>,</w:t>
      </w:r>
      <w:r w:rsidRPr="008014B2">
        <w:rPr>
          <w:rFonts w:ascii="Arial" w:hAnsi="Arial" w:cs="Arial"/>
          <w:sz w:val="22"/>
          <w:szCs w:val="22"/>
        </w:rPr>
        <w:t xml:space="preserve"> at the time</w:t>
      </w:r>
      <w:r w:rsidR="0087485C" w:rsidRPr="008014B2">
        <w:rPr>
          <w:rFonts w:ascii="Arial" w:hAnsi="Arial" w:cs="Arial"/>
          <w:sz w:val="22"/>
          <w:szCs w:val="22"/>
        </w:rPr>
        <w:t>,</w:t>
      </w:r>
      <w:r w:rsidRPr="008014B2">
        <w:rPr>
          <w:rFonts w:ascii="Arial" w:hAnsi="Arial" w:cs="Arial"/>
          <w:sz w:val="22"/>
          <w:szCs w:val="22"/>
        </w:rPr>
        <w:t xml:space="preserve"> NSW had a two tiered system of approved and unapproved brothels. While some brothels operate within the planning laws, many brothels operate without approval in locations where they should not be. Brothels often operate under the </w:t>
      </w:r>
      <w:r w:rsidR="009352FC" w:rsidRPr="008014B2">
        <w:rPr>
          <w:rFonts w:ascii="Arial" w:hAnsi="Arial" w:cs="Arial"/>
          <w:sz w:val="22"/>
          <w:szCs w:val="22"/>
        </w:rPr>
        <w:t>perception</w:t>
      </w:r>
      <w:r w:rsidRPr="008014B2">
        <w:rPr>
          <w:rFonts w:ascii="Arial" w:hAnsi="Arial" w:cs="Arial"/>
          <w:sz w:val="22"/>
          <w:szCs w:val="22"/>
        </w:rPr>
        <w:t xml:space="preserve"> of only providing massage, karaoke or other adult entertainment.</w:t>
      </w:r>
      <w:r w:rsidRPr="008014B2">
        <w:rPr>
          <w:rStyle w:val="FootnoteReference"/>
          <w:rFonts w:ascii="Arial" w:hAnsi="Arial" w:cs="Arial"/>
          <w:sz w:val="22"/>
          <w:szCs w:val="22"/>
        </w:rPr>
        <w:footnoteReference w:id="7"/>
      </w:r>
      <w:r w:rsidR="009125FD" w:rsidRPr="008014B2">
        <w:rPr>
          <w:rFonts w:ascii="Arial" w:hAnsi="Arial" w:cs="Arial"/>
          <w:sz w:val="22"/>
          <w:szCs w:val="22"/>
        </w:rPr>
        <w:t xml:space="preserve">  </w:t>
      </w:r>
    </w:p>
    <w:p w14:paraId="7E11BFB3" w14:textId="77777777" w:rsidR="009125FD" w:rsidRPr="008014B2" w:rsidRDefault="009125FD" w:rsidP="000F6158">
      <w:pPr>
        <w:pStyle w:val="Default"/>
        <w:rPr>
          <w:rFonts w:ascii="Arial" w:hAnsi="Arial" w:cs="Arial"/>
          <w:sz w:val="22"/>
          <w:szCs w:val="22"/>
        </w:rPr>
      </w:pPr>
    </w:p>
    <w:p w14:paraId="09F4419F" w14:textId="33448784" w:rsidR="00F513D4" w:rsidRPr="008014B2" w:rsidRDefault="007E72C3" w:rsidP="000F6158">
      <w:pPr>
        <w:pStyle w:val="Default"/>
        <w:rPr>
          <w:rFonts w:ascii="Arial" w:hAnsi="Arial" w:cs="Arial"/>
          <w:sz w:val="22"/>
          <w:szCs w:val="22"/>
        </w:rPr>
      </w:pPr>
      <w:r>
        <w:rPr>
          <w:rFonts w:ascii="Arial" w:hAnsi="Arial" w:cs="Arial"/>
          <w:sz w:val="22"/>
          <w:szCs w:val="22"/>
        </w:rPr>
        <w:t>T</w:t>
      </w:r>
      <w:r w:rsidR="009125FD" w:rsidRPr="008014B2">
        <w:rPr>
          <w:rFonts w:ascii="Arial" w:hAnsi="Arial" w:cs="Arial"/>
          <w:sz w:val="22"/>
          <w:szCs w:val="22"/>
        </w:rPr>
        <w:t>he Commission found that the current legislative environment governing the sex services industry in NSW is contained in many pieces of legislation meaning that there is inconsistency in the definition of key concepts such as the meaning of ‘brothel’ and enforcement of the current laws is confusing and therefore difficult to implement</w:t>
      </w:r>
      <w:r w:rsidR="009125FD" w:rsidRPr="008014B2">
        <w:rPr>
          <w:rStyle w:val="FootnoteReference"/>
          <w:rFonts w:ascii="Arial" w:hAnsi="Arial" w:cs="Arial"/>
          <w:sz w:val="22"/>
          <w:szCs w:val="22"/>
        </w:rPr>
        <w:footnoteReference w:id="8"/>
      </w:r>
      <w:r w:rsidR="009125FD" w:rsidRPr="008014B2">
        <w:rPr>
          <w:rFonts w:ascii="Arial" w:hAnsi="Arial" w:cs="Arial"/>
          <w:sz w:val="22"/>
          <w:szCs w:val="22"/>
        </w:rPr>
        <w:t>.  In response to this issue</w:t>
      </w:r>
      <w:r w:rsidR="0087485C" w:rsidRPr="008014B2">
        <w:rPr>
          <w:rFonts w:ascii="Arial" w:hAnsi="Arial" w:cs="Arial"/>
          <w:sz w:val="22"/>
          <w:szCs w:val="22"/>
        </w:rPr>
        <w:t>,</w:t>
      </w:r>
      <w:r w:rsidR="009125FD" w:rsidRPr="008014B2">
        <w:rPr>
          <w:rFonts w:ascii="Arial" w:hAnsi="Arial" w:cs="Arial"/>
          <w:sz w:val="22"/>
          <w:szCs w:val="22"/>
        </w:rPr>
        <w:t xml:space="preserve"> the Commission recommended that while a model of decriminalisation should continue in NSW, it was important to review the various pieces of legislation that exist with a view to creating the Consolidated Act</w:t>
      </w:r>
      <w:r w:rsidR="009125FD" w:rsidRPr="008014B2">
        <w:rPr>
          <w:rStyle w:val="FootnoteReference"/>
          <w:rFonts w:ascii="Arial" w:hAnsi="Arial" w:cs="Arial"/>
          <w:sz w:val="22"/>
          <w:szCs w:val="22"/>
        </w:rPr>
        <w:footnoteReference w:id="9"/>
      </w:r>
      <w:r w:rsidR="009125FD" w:rsidRPr="008014B2">
        <w:rPr>
          <w:rFonts w:ascii="Arial" w:hAnsi="Arial" w:cs="Arial"/>
          <w:sz w:val="22"/>
          <w:szCs w:val="22"/>
        </w:rPr>
        <w:t>.</w:t>
      </w:r>
    </w:p>
    <w:p w14:paraId="7A863385" w14:textId="77777777" w:rsidR="00F513D4" w:rsidRPr="008014B2" w:rsidRDefault="00F513D4" w:rsidP="000F6158">
      <w:pPr>
        <w:pStyle w:val="Default"/>
        <w:rPr>
          <w:rFonts w:ascii="Arial" w:hAnsi="Arial" w:cs="Arial"/>
          <w:sz w:val="22"/>
          <w:szCs w:val="22"/>
        </w:rPr>
      </w:pPr>
    </w:p>
    <w:p w14:paraId="09736F74" w14:textId="29B1B0B7" w:rsidR="00F513D4" w:rsidRPr="008014B2" w:rsidRDefault="00315CD4" w:rsidP="000F6158">
      <w:pPr>
        <w:pStyle w:val="Default"/>
        <w:rPr>
          <w:rFonts w:ascii="Arial" w:hAnsi="Arial" w:cs="Arial"/>
          <w:sz w:val="22"/>
          <w:szCs w:val="22"/>
        </w:rPr>
      </w:pPr>
      <w:r>
        <w:rPr>
          <w:rFonts w:ascii="Arial" w:hAnsi="Arial" w:cs="Arial"/>
          <w:sz w:val="22"/>
          <w:szCs w:val="22"/>
        </w:rPr>
        <w:t>T</w:t>
      </w:r>
      <w:r w:rsidR="00F513D4" w:rsidRPr="008014B2">
        <w:rPr>
          <w:rFonts w:ascii="Arial" w:hAnsi="Arial" w:cs="Arial"/>
          <w:sz w:val="22"/>
          <w:szCs w:val="22"/>
        </w:rPr>
        <w:t xml:space="preserve">he Commission </w:t>
      </w:r>
      <w:r>
        <w:rPr>
          <w:rFonts w:ascii="Arial" w:hAnsi="Arial" w:cs="Arial"/>
          <w:sz w:val="22"/>
          <w:szCs w:val="22"/>
        </w:rPr>
        <w:t xml:space="preserve">also </w:t>
      </w:r>
      <w:r w:rsidR="00F513D4" w:rsidRPr="008014B2">
        <w:rPr>
          <w:rFonts w:ascii="Arial" w:hAnsi="Arial" w:cs="Arial"/>
          <w:sz w:val="22"/>
          <w:szCs w:val="22"/>
        </w:rPr>
        <w:t>recommended the decriminalised framework be modified to introduce a licensing system for most premises where sex work takes place, and in doing so</w:t>
      </w:r>
      <w:r w:rsidR="0087485C" w:rsidRPr="008014B2">
        <w:rPr>
          <w:rFonts w:ascii="Arial" w:hAnsi="Arial" w:cs="Arial"/>
          <w:sz w:val="22"/>
          <w:szCs w:val="22"/>
        </w:rPr>
        <w:t>,</w:t>
      </w:r>
      <w:r w:rsidR="00F513D4" w:rsidRPr="008014B2">
        <w:rPr>
          <w:rFonts w:ascii="Arial" w:hAnsi="Arial" w:cs="Arial"/>
          <w:sz w:val="22"/>
          <w:szCs w:val="22"/>
        </w:rPr>
        <w:t xml:space="preserve"> rec</w:t>
      </w:r>
      <w:r w:rsidR="000F6158">
        <w:rPr>
          <w:rFonts w:ascii="Arial" w:hAnsi="Arial" w:cs="Arial"/>
          <w:sz w:val="22"/>
          <w:szCs w:val="22"/>
        </w:rPr>
        <w:t xml:space="preserve">ommended the New Zealand model. </w:t>
      </w:r>
      <w:r w:rsidR="00F513D4" w:rsidRPr="008014B2">
        <w:rPr>
          <w:rFonts w:ascii="Arial" w:hAnsi="Arial" w:cs="Arial"/>
          <w:sz w:val="22"/>
          <w:szCs w:val="22"/>
        </w:rPr>
        <w:t>The Commission found that</w:t>
      </w:r>
      <w:r w:rsidR="0087485C" w:rsidRPr="008014B2">
        <w:rPr>
          <w:rFonts w:ascii="Arial" w:hAnsi="Arial" w:cs="Arial"/>
          <w:sz w:val="22"/>
          <w:szCs w:val="22"/>
        </w:rPr>
        <w:t xml:space="preserve"> a</w:t>
      </w:r>
      <w:r w:rsidR="00F513D4" w:rsidRPr="008014B2">
        <w:rPr>
          <w:rFonts w:ascii="Arial" w:hAnsi="Arial" w:cs="Arial"/>
          <w:sz w:val="22"/>
          <w:szCs w:val="22"/>
        </w:rPr>
        <w:t xml:space="preserve"> licensing system would help solve identified problems in the industry – assisting the proper enforcement of planning laws, protecting sex workers from exploitation and danger, assisting to fight organised criminal elements in the industry, and ensuring that only fit and proper persons control and operate brothels</w:t>
      </w:r>
      <w:r w:rsidR="00F513D4" w:rsidRPr="008014B2">
        <w:rPr>
          <w:rStyle w:val="FootnoteReference"/>
          <w:rFonts w:ascii="Arial" w:hAnsi="Arial" w:cs="Arial"/>
          <w:sz w:val="22"/>
          <w:szCs w:val="22"/>
        </w:rPr>
        <w:footnoteReference w:id="10"/>
      </w:r>
      <w:r w:rsidR="00F513D4" w:rsidRPr="008014B2">
        <w:rPr>
          <w:rFonts w:ascii="Arial" w:hAnsi="Arial" w:cs="Arial"/>
          <w:sz w:val="22"/>
          <w:szCs w:val="22"/>
        </w:rPr>
        <w:t>.</w:t>
      </w:r>
    </w:p>
    <w:p w14:paraId="2C876B9D" w14:textId="77777777" w:rsidR="00F513D4" w:rsidRPr="008014B2" w:rsidRDefault="00F513D4" w:rsidP="000F6158">
      <w:pPr>
        <w:rPr>
          <w:rFonts w:cs="Arial"/>
          <w:sz w:val="22"/>
          <w:szCs w:val="22"/>
        </w:rPr>
      </w:pPr>
    </w:p>
    <w:p w14:paraId="623841E5" w14:textId="654C0B43" w:rsidR="00E202DE" w:rsidRPr="008014B2" w:rsidRDefault="00E202DE" w:rsidP="000F6158">
      <w:pPr>
        <w:pStyle w:val="Heading3"/>
        <w:keepNext/>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 xml:space="preserve">The New Zealand </w:t>
      </w:r>
      <w:r w:rsidR="0029213B">
        <w:rPr>
          <w:rFonts w:ascii="Arial Narrow" w:eastAsiaTheme="majorEastAsia" w:hAnsi="Arial Narrow" w:cstheme="majorBidi"/>
          <w:b w:val="0"/>
          <w:bCs w:val="0"/>
          <w:color w:val="365F91" w:themeColor="accent1" w:themeShade="BF"/>
          <w:sz w:val="26"/>
          <w:szCs w:val="26"/>
        </w:rPr>
        <w:t>d</w:t>
      </w:r>
      <w:r w:rsidR="000327A1" w:rsidRPr="008014B2">
        <w:rPr>
          <w:rFonts w:ascii="Arial Narrow" w:eastAsiaTheme="majorEastAsia" w:hAnsi="Arial Narrow" w:cstheme="majorBidi"/>
          <w:b w:val="0"/>
          <w:bCs w:val="0"/>
          <w:color w:val="365F91" w:themeColor="accent1" w:themeShade="BF"/>
          <w:sz w:val="26"/>
          <w:szCs w:val="26"/>
        </w:rPr>
        <w:t>ecriminalisation</w:t>
      </w:r>
      <w:r w:rsidR="001D783E" w:rsidRPr="008014B2">
        <w:rPr>
          <w:rFonts w:ascii="Arial Narrow" w:eastAsiaTheme="majorEastAsia" w:hAnsi="Arial Narrow" w:cstheme="majorBidi"/>
          <w:b w:val="0"/>
          <w:bCs w:val="0"/>
          <w:color w:val="365F91" w:themeColor="accent1" w:themeShade="BF"/>
          <w:sz w:val="26"/>
          <w:szCs w:val="26"/>
        </w:rPr>
        <w:t xml:space="preserve"> </w:t>
      </w:r>
      <w:r w:rsidR="0029213B">
        <w:rPr>
          <w:rFonts w:ascii="Arial Narrow" w:eastAsiaTheme="majorEastAsia" w:hAnsi="Arial Narrow" w:cstheme="majorBidi"/>
          <w:b w:val="0"/>
          <w:bCs w:val="0"/>
          <w:color w:val="365F91" w:themeColor="accent1" w:themeShade="BF"/>
          <w:sz w:val="26"/>
          <w:szCs w:val="26"/>
        </w:rPr>
        <w:t>m</w:t>
      </w:r>
      <w:r w:rsidR="001D783E" w:rsidRPr="008014B2">
        <w:rPr>
          <w:rFonts w:ascii="Arial Narrow" w:eastAsiaTheme="majorEastAsia" w:hAnsi="Arial Narrow" w:cstheme="majorBidi"/>
          <w:b w:val="0"/>
          <w:bCs w:val="0"/>
          <w:color w:val="365F91" w:themeColor="accent1" w:themeShade="BF"/>
          <w:sz w:val="26"/>
          <w:szCs w:val="26"/>
        </w:rPr>
        <w:t xml:space="preserve">odel with limited registration </w:t>
      </w:r>
      <w:r w:rsidRPr="008014B2">
        <w:rPr>
          <w:rFonts w:ascii="Arial Narrow" w:eastAsiaTheme="majorEastAsia" w:hAnsi="Arial Narrow" w:cstheme="majorBidi"/>
          <w:b w:val="0"/>
          <w:bCs w:val="0"/>
          <w:color w:val="365F91" w:themeColor="accent1" w:themeShade="BF"/>
          <w:sz w:val="26"/>
          <w:szCs w:val="26"/>
        </w:rPr>
        <w:t xml:space="preserve"> </w:t>
      </w:r>
    </w:p>
    <w:p w14:paraId="2344E28F" w14:textId="55551587" w:rsidR="00A87E64" w:rsidRPr="008014B2" w:rsidRDefault="00A87E64" w:rsidP="000F6158">
      <w:pPr>
        <w:pStyle w:val="Default"/>
        <w:rPr>
          <w:rFonts w:ascii="Arial" w:hAnsi="Arial" w:cs="Arial"/>
          <w:sz w:val="22"/>
          <w:szCs w:val="22"/>
        </w:rPr>
      </w:pPr>
      <w:r w:rsidRPr="008014B2">
        <w:rPr>
          <w:rFonts w:ascii="Arial" w:hAnsi="Arial" w:cs="Arial"/>
          <w:sz w:val="22"/>
          <w:szCs w:val="22"/>
        </w:rPr>
        <w:t>New Zealand</w:t>
      </w:r>
      <w:r w:rsidR="0087485C" w:rsidRPr="008014B2">
        <w:rPr>
          <w:rFonts w:ascii="Arial" w:hAnsi="Arial" w:cs="Arial"/>
          <w:sz w:val="22"/>
          <w:szCs w:val="22"/>
        </w:rPr>
        <w:t>,</w:t>
      </w:r>
      <w:r w:rsidRPr="008014B2">
        <w:rPr>
          <w:rFonts w:ascii="Arial" w:hAnsi="Arial" w:cs="Arial"/>
          <w:sz w:val="22"/>
          <w:szCs w:val="22"/>
        </w:rPr>
        <w:t xml:space="preserve"> like NSW has decriminalised </w:t>
      </w:r>
      <w:r w:rsidR="00315CD4">
        <w:rPr>
          <w:rFonts w:ascii="Arial" w:hAnsi="Arial" w:cs="Arial"/>
          <w:sz w:val="22"/>
          <w:szCs w:val="22"/>
        </w:rPr>
        <w:t>the sex industry</w:t>
      </w:r>
      <w:r w:rsidRPr="008014B2">
        <w:rPr>
          <w:rFonts w:ascii="Arial" w:hAnsi="Arial" w:cs="Arial"/>
          <w:sz w:val="22"/>
          <w:szCs w:val="22"/>
        </w:rPr>
        <w:t xml:space="preserve">. </w:t>
      </w:r>
      <w:r w:rsidR="00315CD4">
        <w:rPr>
          <w:rFonts w:ascii="Arial" w:hAnsi="Arial" w:cs="Arial"/>
          <w:sz w:val="22"/>
          <w:szCs w:val="22"/>
        </w:rPr>
        <w:t>The legislation removed police from having a regulatory role and allows for sex industry businesses to be covered by Workplace Health and Safety provisions.</w:t>
      </w:r>
      <w:r w:rsidR="000F6158">
        <w:rPr>
          <w:rFonts w:ascii="Arial" w:hAnsi="Arial" w:cs="Arial"/>
          <w:sz w:val="22"/>
          <w:szCs w:val="22"/>
        </w:rPr>
        <w:t xml:space="preserve"> </w:t>
      </w:r>
      <w:r w:rsidR="007202B5" w:rsidRPr="008014B2">
        <w:rPr>
          <w:rFonts w:ascii="Arial" w:hAnsi="Arial" w:cs="Arial"/>
          <w:sz w:val="22"/>
          <w:szCs w:val="22"/>
        </w:rPr>
        <w:t xml:space="preserve">However </w:t>
      </w:r>
      <w:r w:rsidRPr="008014B2">
        <w:rPr>
          <w:rFonts w:ascii="Arial" w:hAnsi="Arial" w:cs="Arial"/>
          <w:sz w:val="22"/>
          <w:szCs w:val="22"/>
        </w:rPr>
        <w:t>New Zealand</w:t>
      </w:r>
      <w:r w:rsidR="007202B5" w:rsidRPr="008014B2">
        <w:rPr>
          <w:rFonts w:ascii="Arial" w:hAnsi="Arial" w:cs="Arial"/>
          <w:sz w:val="22"/>
          <w:szCs w:val="22"/>
        </w:rPr>
        <w:t xml:space="preserve"> does have, through the </w:t>
      </w:r>
      <w:r w:rsidR="007202B5" w:rsidRPr="008014B2">
        <w:rPr>
          <w:rFonts w:ascii="Arial" w:hAnsi="Arial" w:cs="Arial"/>
          <w:i/>
          <w:iCs/>
          <w:sz w:val="22"/>
          <w:szCs w:val="22"/>
        </w:rPr>
        <w:t xml:space="preserve">Prostitution Reform Act 2003, </w:t>
      </w:r>
      <w:r w:rsidRPr="008014B2">
        <w:rPr>
          <w:rFonts w:ascii="Arial" w:hAnsi="Arial" w:cs="Arial"/>
          <w:sz w:val="22"/>
          <w:szCs w:val="22"/>
        </w:rPr>
        <w:t xml:space="preserve">a system of regulation such that operators of businesses of </w:t>
      </w:r>
      <w:r w:rsidR="00080FFE">
        <w:rPr>
          <w:rFonts w:ascii="Arial" w:hAnsi="Arial" w:cs="Arial"/>
          <w:sz w:val="22"/>
          <w:szCs w:val="22"/>
        </w:rPr>
        <w:t>sex work</w:t>
      </w:r>
      <w:r w:rsidR="00080FFE" w:rsidRPr="008014B2">
        <w:rPr>
          <w:rFonts w:ascii="Arial" w:hAnsi="Arial" w:cs="Arial"/>
          <w:sz w:val="22"/>
          <w:szCs w:val="22"/>
        </w:rPr>
        <w:t xml:space="preserve"> </w:t>
      </w:r>
      <w:r w:rsidRPr="008014B2">
        <w:rPr>
          <w:rFonts w:ascii="Arial" w:hAnsi="Arial" w:cs="Arial"/>
          <w:sz w:val="22"/>
          <w:szCs w:val="22"/>
        </w:rPr>
        <w:t>must be licensed</w:t>
      </w:r>
      <w:r w:rsidR="007202B5" w:rsidRPr="008014B2">
        <w:rPr>
          <w:rFonts w:ascii="Arial" w:hAnsi="Arial" w:cs="Arial"/>
          <w:sz w:val="22"/>
          <w:szCs w:val="22"/>
        </w:rPr>
        <w:t xml:space="preserve">, </w:t>
      </w:r>
      <w:r w:rsidRPr="008014B2">
        <w:rPr>
          <w:rFonts w:ascii="Arial" w:hAnsi="Arial" w:cs="Arial"/>
          <w:sz w:val="22"/>
          <w:szCs w:val="22"/>
        </w:rPr>
        <w:t xml:space="preserve">and certain persons are disqualified from holding a licence. There are anti sex slave provisions such that no </w:t>
      </w:r>
      <w:r w:rsidRPr="008014B2">
        <w:rPr>
          <w:rFonts w:ascii="Arial" w:hAnsi="Arial" w:cs="Arial"/>
          <w:sz w:val="22"/>
          <w:szCs w:val="22"/>
        </w:rPr>
        <w:lastRenderedPageBreak/>
        <w:t>visa issued to a foreign national may permit them to provide sexual services. The New Zealand legislation also contains provisions relating to health and safety, advertising, prohibitions on under age sex work and powers of entry and inspection of premises</w:t>
      </w:r>
      <w:r w:rsidR="007202B5" w:rsidRPr="008014B2">
        <w:rPr>
          <w:rStyle w:val="FootnoteReference"/>
          <w:rFonts w:ascii="Arial" w:hAnsi="Arial" w:cs="Arial"/>
          <w:sz w:val="22"/>
          <w:szCs w:val="22"/>
        </w:rPr>
        <w:footnoteReference w:id="11"/>
      </w:r>
      <w:r w:rsidRPr="008014B2">
        <w:rPr>
          <w:rFonts w:ascii="Arial" w:hAnsi="Arial" w:cs="Arial"/>
          <w:sz w:val="22"/>
          <w:szCs w:val="22"/>
        </w:rPr>
        <w:t xml:space="preserve">. </w:t>
      </w:r>
    </w:p>
    <w:p w14:paraId="24B43ECC" w14:textId="77777777" w:rsidR="00A87E64" w:rsidRPr="008014B2" w:rsidRDefault="00A87E64" w:rsidP="000F6158">
      <w:pPr>
        <w:autoSpaceDE w:val="0"/>
        <w:autoSpaceDN w:val="0"/>
        <w:adjustRightInd w:val="0"/>
        <w:rPr>
          <w:rFonts w:cs="Arial"/>
          <w:color w:val="000000"/>
          <w:sz w:val="22"/>
          <w:szCs w:val="22"/>
        </w:rPr>
      </w:pPr>
    </w:p>
    <w:p w14:paraId="31D9F073" w14:textId="510DD6A8" w:rsidR="00E202DE" w:rsidRPr="008014B2" w:rsidRDefault="007202B5" w:rsidP="000F6158">
      <w:pPr>
        <w:pStyle w:val="Default"/>
        <w:rPr>
          <w:rFonts w:ascii="Arial" w:hAnsi="Arial" w:cs="Arial"/>
          <w:sz w:val="22"/>
          <w:szCs w:val="22"/>
        </w:rPr>
      </w:pPr>
      <w:r w:rsidRPr="008014B2">
        <w:rPr>
          <w:rFonts w:ascii="Arial" w:hAnsi="Arial" w:cs="Arial"/>
          <w:sz w:val="22"/>
          <w:szCs w:val="22"/>
        </w:rPr>
        <w:t xml:space="preserve">Under the </w:t>
      </w:r>
      <w:r w:rsidRPr="008014B2">
        <w:rPr>
          <w:rFonts w:ascii="Arial" w:hAnsi="Arial" w:cs="Arial"/>
          <w:i/>
          <w:iCs/>
          <w:sz w:val="22"/>
          <w:szCs w:val="22"/>
        </w:rPr>
        <w:t xml:space="preserve">Prostitution Reform Act 2003, </w:t>
      </w:r>
      <w:r w:rsidR="0087485C" w:rsidRPr="008014B2">
        <w:rPr>
          <w:rFonts w:ascii="Arial" w:hAnsi="Arial" w:cs="Arial"/>
          <w:sz w:val="22"/>
          <w:szCs w:val="22"/>
        </w:rPr>
        <w:t>s</w:t>
      </w:r>
      <w:r w:rsidR="00E202DE" w:rsidRPr="008014B2">
        <w:rPr>
          <w:rFonts w:ascii="Arial" w:hAnsi="Arial" w:cs="Arial"/>
          <w:sz w:val="22"/>
          <w:szCs w:val="22"/>
        </w:rPr>
        <w:t xml:space="preserve">ex workers have the right to refuse to have sex with a client and cannot be fined for doing so. The Act further protects sex workers by: </w:t>
      </w:r>
    </w:p>
    <w:p w14:paraId="10EA4B8A" w14:textId="77777777" w:rsidR="00E202DE" w:rsidRPr="008014B2" w:rsidRDefault="00E202DE" w:rsidP="000F6158">
      <w:pPr>
        <w:pStyle w:val="Default"/>
        <w:rPr>
          <w:rFonts w:ascii="Arial" w:hAnsi="Arial" w:cs="Arial"/>
          <w:sz w:val="22"/>
          <w:szCs w:val="22"/>
        </w:rPr>
      </w:pPr>
    </w:p>
    <w:p w14:paraId="0760A5DB" w14:textId="20D512CE" w:rsidR="00E202DE" w:rsidRPr="008C7E79" w:rsidRDefault="00E202DE" w:rsidP="008C7E79">
      <w:pPr>
        <w:pStyle w:val="ListParagraph"/>
        <w:numPr>
          <w:ilvl w:val="0"/>
          <w:numId w:val="13"/>
        </w:numPr>
        <w:rPr>
          <w:sz w:val="22"/>
          <w:szCs w:val="22"/>
        </w:rPr>
      </w:pPr>
      <w:r w:rsidRPr="008C7E79">
        <w:rPr>
          <w:sz w:val="22"/>
          <w:szCs w:val="22"/>
        </w:rPr>
        <w:t xml:space="preserve">Allowing them membership of trade unions </w:t>
      </w:r>
    </w:p>
    <w:p w14:paraId="21C7894B" w14:textId="7924AD14" w:rsidR="00E202DE" w:rsidRPr="008C7E79" w:rsidRDefault="00E202DE" w:rsidP="008C7E79">
      <w:pPr>
        <w:pStyle w:val="ListParagraph"/>
        <w:numPr>
          <w:ilvl w:val="0"/>
          <w:numId w:val="13"/>
        </w:numPr>
        <w:rPr>
          <w:sz w:val="22"/>
          <w:szCs w:val="22"/>
        </w:rPr>
      </w:pPr>
      <w:r w:rsidRPr="008C7E79">
        <w:rPr>
          <w:sz w:val="22"/>
          <w:szCs w:val="22"/>
        </w:rPr>
        <w:t>Acknowledging employment contracts an</w:t>
      </w:r>
      <w:r w:rsidR="000F6158" w:rsidRPr="008C7E79">
        <w:rPr>
          <w:sz w:val="22"/>
          <w:szCs w:val="22"/>
        </w:rPr>
        <w:t>d legal contracts with clients</w:t>
      </w:r>
    </w:p>
    <w:p w14:paraId="7EEAC7B3" w14:textId="14B1E0E4" w:rsidR="00E202DE" w:rsidRPr="008C7E79" w:rsidRDefault="00E202DE" w:rsidP="008C7E79">
      <w:pPr>
        <w:pStyle w:val="ListParagraph"/>
        <w:numPr>
          <w:ilvl w:val="0"/>
          <w:numId w:val="13"/>
        </w:numPr>
        <w:rPr>
          <w:sz w:val="22"/>
          <w:szCs w:val="22"/>
        </w:rPr>
      </w:pPr>
      <w:r w:rsidRPr="008C7E79">
        <w:rPr>
          <w:sz w:val="22"/>
          <w:szCs w:val="22"/>
        </w:rPr>
        <w:t>Ensuring the sex industry is covered by the Occupational Safety and Health agency and oth</w:t>
      </w:r>
      <w:r w:rsidR="000F6158" w:rsidRPr="008C7E79">
        <w:rPr>
          <w:sz w:val="22"/>
          <w:szCs w:val="22"/>
        </w:rPr>
        <w:t>er relevant Government agencies</w:t>
      </w:r>
      <w:r w:rsidRPr="008C7E79">
        <w:rPr>
          <w:sz w:val="22"/>
          <w:szCs w:val="22"/>
        </w:rPr>
        <w:t xml:space="preserve"> </w:t>
      </w:r>
    </w:p>
    <w:p w14:paraId="0FFC2CD8" w14:textId="77777777" w:rsidR="00E202DE" w:rsidRPr="008C7E79" w:rsidRDefault="00E202DE" w:rsidP="008C7E79">
      <w:pPr>
        <w:pStyle w:val="ListParagraph"/>
        <w:numPr>
          <w:ilvl w:val="0"/>
          <w:numId w:val="13"/>
        </w:numPr>
        <w:rPr>
          <w:sz w:val="22"/>
          <w:szCs w:val="22"/>
        </w:rPr>
      </w:pPr>
      <w:r w:rsidRPr="008C7E79">
        <w:rPr>
          <w:sz w:val="22"/>
          <w:szCs w:val="22"/>
        </w:rPr>
        <w:t>Reducing barriers to exiting the sex industry, for example by allowing immediate access to unemployment benefits.</w:t>
      </w:r>
      <w:r w:rsidRPr="008C7E79">
        <w:rPr>
          <w:sz w:val="12"/>
          <w:szCs w:val="12"/>
        </w:rPr>
        <w:footnoteReference w:id="12"/>
      </w:r>
      <w:r w:rsidRPr="008C7E79">
        <w:rPr>
          <w:sz w:val="12"/>
          <w:szCs w:val="12"/>
        </w:rPr>
        <w:t xml:space="preserve"> </w:t>
      </w:r>
    </w:p>
    <w:p w14:paraId="58511609" w14:textId="77777777" w:rsidR="00E202DE" w:rsidRPr="008014B2" w:rsidRDefault="00E202DE" w:rsidP="000F6158">
      <w:pPr>
        <w:pStyle w:val="Default"/>
        <w:rPr>
          <w:rFonts w:ascii="Arial" w:hAnsi="Arial" w:cs="Arial"/>
          <w:sz w:val="22"/>
          <w:szCs w:val="22"/>
        </w:rPr>
      </w:pPr>
    </w:p>
    <w:p w14:paraId="39C7409F" w14:textId="77777777" w:rsidR="00E202DE" w:rsidRPr="008014B2" w:rsidRDefault="00E202DE" w:rsidP="000F6158">
      <w:pPr>
        <w:rPr>
          <w:rFonts w:cs="Arial"/>
          <w:sz w:val="22"/>
          <w:szCs w:val="22"/>
        </w:rPr>
      </w:pPr>
      <w:r w:rsidRPr="008014B2">
        <w:rPr>
          <w:rFonts w:cs="Arial"/>
          <w:sz w:val="22"/>
          <w:szCs w:val="22"/>
        </w:rPr>
        <w:t>The Act gives local government the right to make by-laws affecting the signage and location of brothels, although brothels cannot be banned outright by councils. Some councils limit brothels to certain areas, while others have labour regulations affecting any sex worker who works from home. All brothels must display health promotion messages. The Act does not deal specifically with street based sex work. Some councils apply local ordinances to control this part of the sex industry.</w:t>
      </w:r>
    </w:p>
    <w:p w14:paraId="2C06D613" w14:textId="77777777" w:rsidR="00E202DE" w:rsidRPr="008014B2" w:rsidRDefault="00E202DE" w:rsidP="000F6158">
      <w:pPr>
        <w:rPr>
          <w:rFonts w:cs="Arial"/>
          <w:sz w:val="22"/>
          <w:szCs w:val="22"/>
        </w:rPr>
      </w:pPr>
    </w:p>
    <w:p w14:paraId="1D4F673A" w14:textId="77777777" w:rsidR="00E202DE" w:rsidRPr="008014B2" w:rsidRDefault="00E202DE" w:rsidP="000F6158">
      <w:pPr>
        <w:pStyle w:val="Default"/>
        <w:rPr>
          <w:rFonts w:ascii="Arial" w:hAnsi="Arial" w:cs="Arial"/>
          <w:sz w:val="22"/>
          <w:szCs w:val="22"/>
        </w:rPr>
      </w:pPr>
      <w:r w:rsidRPr="008014B2">
        <w:rPr>
          <w:rFonts w:ascii="Arial" w:hAnsi="Arial" w:cs="Arial"/>
          <w:sz w:val="22"/>
          <w:szCs w:val="22"/>
        </w:rPr>
        <w:t xml:space="preserve">The Act also provides for up to four sex workers to work together without requiring an Operator Certificate, provided no worker is in charge of the others. However an Operator Certificate is required if more than four sex workers work together, including circumstances where no worker employs another. </w:t>
      </w:r>
    </w:p>
    <w:p w14:paraId="0A37EB20" w14:textId="77777777" w:rsidR="00E202DE" w:rsidRPr="008014B2" w:rsidRDefault="00E202DE" w:rsidP="000F6158">
      <w:pPr>
        <w:pStyle w:val="Default"/>
        <w:rPr>
          <w:rFonts w:ascii="Arial" w:hAnsi="Arial" w:cs="Arial"/>
          <w:sz w:val="22"/>
          <w:szCs w:val="22"/>
        </w:rPr>
      </w:pPr>
    </w:p>
    <w:p w14:paraId="1E43CFF1" w14:textId="3F6D51DD" w:rsidR="00E202DE" w:rsidRPr="008014B2" w:rsidRDefault="00E202DE" w:rsidP="000F6158">
      <w:pPr>
        <w:rPr>
          <w:rFonts w:cs="Arial"/>
          <w:sz w:val="22"/>
          <w:szCs w:val="22"/>
        </w:rPr>
      </w:pPr>
      <w:r w:rsidRPr="008014B2">
        <w:rPr>
          <w:rFonts w:cs="Arial"/>
          <w:sz w:val="22"/>
          <w:szCs w:val="22"/>
        </w:rPr>
        <w:t xml:space="preserve">In 2008 the Prostitution Law Review Committee in New Zealand reported on the operation of the </w:t>
      </w:r>
      <w:r w:rsidRPr="008014B2">
        <w:rPr>
          <w:rFonts w:cs="Arial"/>
          <w:i/>
          <w:sz w:val="22"/>
          <w:szCs w:val="22"/>
        </w:rPr>
        <w:t>Prostitution Reform Act</w:t>
      </w:r>
      <w:r w:rsidR="007F40D5" w:rsidRPr="008014B2">
        <w:rPr>
          <w:rFonts w:cs="Arial"/>
          <w:i/>
          <w:sz w:val="22"/>
          <w:szCs w:val="22"/>
        </w:rPr>
        <w:t xml:space="preserve"> </w:t>
      </w:r>
      <w:r w:rsidR="007F40D5" w:rsidRPr="008014B2">
        <w:rPr>
          <w:rFonts w:cs="Arial"/>
          <w:sz w:val="22"/>
          <w:szCs w:val="22"/>
        </w:rPr>
        <w:t>(NZ), and</w:t>
      </w:r>
      <w:r w:rsidRPr="008014B2">
        <w:rPr>
          <w:rFonts w:cs="Arial"/>
          <w:sz w:val="22"/>
          <w:szCs w:val="22"/>
        </w:rPr>
        <w:t xml:space="preserve"> found the biggest change to decriminalisation was that the workers themselves felt more empowered about the job they were doing, knew their rights, were willing to seek assistance when necessary and that they felt confident in refusing a client knowing that there was the legislation in place to support them.  Relevantly, the Committee found:</w:t>
      </w:r>
    </w:p>
    <w:p w14:paraId="2A8D1590" w14:textId="77777777" w:rsidR="007F40D5" w:rsidRPr="008014B2" w:rsidRDefault="007F40D5" w:rsidP="000F6158">
      <w:pPr>
        <w:rPr>
          <w:rFonts w:cs="Arial"/>
          <w:sz w:val="22"/>
          <w:szCs w:val="22"/>
        </w:rPr>
      </w:pPr>
    </w:p>
    <w:p w14:paraId="0180F3F5" w14:textId="77777777" w:rsidR="00E202DE" w:rsidRPr="008014B2" w:rsidRDefault="00E202DE" w:rsidP="000F6158">
      <w:pPr>
        <w:ind w:left="720"/>
        <w:rPr>
          <w:rFonts w:ascii="Arial Narrow" w:hAnsi="Arial Narrow"/>
          <w:i/>
          <w:sz w:val="22"/>
          <w:szCs w:val="22"/>
        </w:rPr>
      </w:pPr>
      <w:r w:rsidRPr="008014B2">
        <w:rPr>
          <w:rFonts w:ascii="Arial Narrow" w:hAnsi="Arial Narrow"/>
          <w:i/>
          <w:sz w:val="22"/>
          <w:szCs w:val="22"/>
        </w:rPr>
        <w:t>The sex industry has not increased in size, and many of the social evils predicted by some who opposed the decriminalisation of the sex industry have not been experienced. On the whole, the PRA has been effective in achieving its purpose, and the Committee is confident that the vast majority of people involved in the sex industry are better off under the PRA than they were previously</w:t>
      </w:r>
      <w:r w:rsidRPr="008014B2">
        <w:rPr>
          <w:rFonts w:ascii="Arial Narrow" w:hAnsi="Arial Narrow"/>
          <w:sz w:val="22"/>
          <w:szCs w:val="22"/>
          <w:vertAlign w:val="superscript"/>
        </w:rPr>
        <w:footnoteReference w:id="13"/>
      </w:r>
      <w:r w:rsidRPr="008014B2">
        <w:rPr>
          <w:rFonts w:ascii="Arial Narrow" w:hAnsi="Arial Narrow"/>
          <w:i/>
          <w:sz w:val="22"/>
          <w:szCs w:val="22"/>
        </w:rPr>
        <w:t>.</w:t>
      </w:r>
    </w:p>
    <w:p w14:paraId="4B1BABC9" w14:textId="77777777" w:rsidR="00CF5181" w:rsidRPr="008014B2" w:rsidRDefault="00CF5181" w:rsidP="000F6158">
      <w:pPr>
        <w:pStyle w:val="Default"/>
        <w:rPr>
          <w:rFonts w:ascii="Arial" w:hAnsi="Arial" w:cs="Arial"/>
          <w:sz w:val="22"/>
          <w:szCs w:val="22"/>
        </w:rPr>
      </w:pPr>
    </w:p>
    <w:p w14:paraId="7F9A172F" w14:textId="215BB515" w:rsidR="00E202DE" w:rsidRPr="008014B2" w:rsidRDefault="001D783E" w:rsidP="000F6158">
      <w:pPr>
        <w:pStyle w:val="Default"/>
        <w:rPr>
          <w:rFonts w:ascii="Arial" w:hAnsi="Arial" w:cs="Arial"/>
          <w:sz w:val="22"/>
          <w:szCs w:val="22"/>
        </w:rPr>
      </w:pPr>
      <w:r w:rsidRPr="008014B2">
        <w:rPr>
          <w:rFonts w:ascii="Arial" w:hAnsi="Arial" w:cs="Arial"/>
          <w:sz w:val="22"/>
          <w:szCs w:val="22"/>
        </w:rPr>
        <w:t xml:space="preserve">The New Zealand experience demonstrates that a decriminalised </w:t>
      </w:r>
      <w:r w:rsidR="00332178" w:rsidRPr="008014B2">
        <w:rPr>
          <w:rFonts w:ascii="Arial" w:hAnsi="Arial" w:cs="Arial"/>
          <w:sz w:val="22"/>
          <w:szCs w:val="22"/>
        </w:rPr>
        <w:t>system, which</w:t>
      </w:r>
      <w:r w:rsidRPr="008014B2">
        <w:rPr>
          <w:rFonts w:ascii="Arial" w:hAnsi="Arial" w:cs="Arial"/>
          <w:sz w:val="22"/>
          <w:szCs w:val="22"/>
        </w:rPr>
        <w:t xml:space="preserve"> incorporates a registration scheme for the operators of brothels and escorts has </w:t>
      </w:r>
      <w:r w:rsidR="0087485C" w:rsidRPr="008014B2">
        <w:rPr>
          <w:rFonts w:ascii="Arial" w:hAnsi="Arial" w:cs="Arial"/>
          <w:sz w:val="22"/>
          <w:szCs w:val="22"/>
        </w:rPr>
        <w:t>had a</w:t>
      </w:r>
      <w:r w:rsidRPr="008014B2">
        <w:rPr>
          <w:rFonts w:ascii="Arial" w:hAnsi="Arial" w:cs="Arial"/>
          <w:sz w:val="22"/>
          <w:szCs w:val="22"/>
        </w:rPr>
        <w:t xml:space="preserve"> positive impact on the health and wellbeing of sex workers, while providing sufficient mechanisms for the effective monitoring and enforcement of the industry. </w:t>
      </w:r>
    </w:p>
    <w:p w14:paraId="55785139" w14:textId="77777777" w:rsidR="00E202DE" w:rsidRPr="008014B2" w:rsidRDefault="00E202DE" w:rsidP="000F6158">
      <w:pPr>
        <w:pStyle w:val="Heading3"/>
        <w:keepNext/>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 xml:space="preserve">Would decriminalisation increase the number of sex workers in the </w:t>
      </w:r>
      <w:r w:rsidR="00C67F64" w:rsidRPr="008014B2">
        <w:rPr>
          <w:rFonts w:ascii="Arial Narrow" w:eastAsiaTheme="majorEastAsia" w:hAnsi="Arial Narrow" w:cstheme="majorBidi"/>
          <w:b w:val="0"/>
          <w:bCs w:val="0"/>
          <w:color w:val="365F91" w:themeColor="accent1" w:themeShade="BF"/>
          <w:sz w:val="26"/>
          <w:szCs w:val="26"/>
        </w:rPr>
        <w:t>N</w:t>
      </w:r>
      <w:r w:rsidRPr="008014B2">
        <w:rPr>
          <w:rFonts w:ascii="Arial Narrow" w:eastAsiaTheme="majorEastAsia" w:hAnsi="Arial Narrow" w:cstheme="majorBidi"/>
          <w:b w:val="0"/>
          <w:bCs w:val="0"/>
          <w:color w:val="365F91" w:themeColor="accent1" w:themeShade="BF"/>
          <w:sz w:val="26"/>
          <w:szCs w:val="26"/>
        </w:rPr>
        <w:t xml:space="preserve">orthern </w:t>
      </w:r>
      <w:r w:rsidR="00C67F64" w:rsidRPr="008014B2">
        <w:rPr>
          <w:rFonts w:ascii="Arial Narrow" w:eastAsiaTheme="majorEastAsia" w:hAnsi="Arial Narrow" w:cstheme="majorBidi"/>
          <w:b w:val="0"/>
          <w:bCs w:val="0"/>
          <w:color w:val="365F91" w:themeColor="accent1" w:themeShade="BF"/>
          <w:sz w:val="26"/>
          <w:szCs w:val="26"/>
        </w:rPr>
        <w:t>T</w:t>
      </w:r>
      <w:r w:rsidRPr="008014B2">
        <w:rPr>
          <w:rFonts w:ascii="Arial Narrow" w:eastAsiaTheme="majorEastAsia" w:hAnsi="Arial Narrow" w:cstheme="majorBidi"/>
          <w:b w:val="0"/>
          <w:bCs w:val="0"/>
          <w:color w:val="365F91" w:themeColor="accent1" w:themeShade="BF"/>
          <w:sz w:val="26"/>
          <w:szCs w:val="26"/>
        </w:rPr>
        <w:t>erritory?</w:t>
      </w:r>
    </w:p>
    <w:p w14:paraId="03D0C7F6" w14:textId="3D2A0127" w:rsidR="00E202DE" w:rsidRPr="008014B2" w:rsidRDefault="00E202DE" w:rsidP="000F6158">
      <w:pPr>
        <w:rPr>
          <w:rFonts w:cs="Arial"/>
          <w:sz w:val="22"/>
          <w:szCs w:val="22"/>
        </w:rPr>
      </w:pPr>
      <w:r w:rsidRPr="008014B2">
        <w:rPr>
          <w:sz w:val="22"/>
          <w:szCs w:val="22"/>
        </w:rPr>
        <w:t xml:space="preserve">There may be concerns that the decriminalisation of the sex industry </w:t>
      </w:r>
      <w:r w:rsidR="009E40B9" w:rsidRPr="008014B2">
        <w:rPr>
          <w:sz w:val="22"/>
          <w:szCs w:val="22"/>
        </w:rPr>
        <w:t>would increase the number of solo worker operated brothels</w:t>
      </w:r>
      <w:r w:rsidRPr="008014B2">
        <w:rPr>
          <w:sz w:val="22"/>
          <w:szCs w:val="22"/>
        </w:rPr>
        <w:t xml:space="preserve"> and the </w:t>
      </w:r>
      <w:r w:rsidR="007F40D5" w:rsidRPr="008014B2">
        <w:rPr>
          <w:sz w:val="22"/>
          <w:szCs w:val="22"/>
        </w:rPr>
        <w:t xml:space="preserve">overall </w:t>
      </w:r>
      <w:r w:rsidRPr="008014B2">
        <w:rPr>
          <w:sz w:val="22"/>
          <w:szCs w:val="22"/>
        </w:rPr>
        <w:t xml:space="preserve">number of </w:t>
      </w:r>
      <w:r w:rsidR="009E40B9" w:rsidRPr="008014B2">
        <w:rPr>
          <w:sz w:val="22"/>
          <w:szCs w:val="22"/>
        </w:rPr>
        <w:t xml:space="preserve">sex </w:t>
      </w:r>
      <w:r w:rsidRPr="008014B2">
        <w:rPr>
          <w:sz w:val="22"/>
          <w:szCs w:val="22"/>
        </w:rPr>
        <w:t xml:space="preserve">workers.  This was an issue that was investigated by the </w:t>
      </w:r>
      <w:r w:rsidRPr="008014B2">
        <w:rPr>
          <w:rFonts w:cs="Arial"/>
          <w:sz w:val="22"/>
          <w:szCs w:val="22"/>
        </w:rPr>
        <w:t xml:space="preserve">Prostitution Law Review Committee in </w:t>
      </w:r>
      <w:r w:rsidRPr="008014B2">
        <w:rPr>
          <w:rFonts w:cs="Arial"/>
          <w:sz w:val="22"/>
          <w:szCs w:val="22"/>
        </w:rPr>
        <w:lastRenderedPageBreak/>
        <w:t xml:space="preserve">New Zealand following public concerns when the </w:t>
      </w:r>
      <w:r w:rsidRPr="008014B2">
        <w:rPr>
          <w:rFonts w:cs="Arial"/>
          <w:i/>
          <w:sz w:val="22"/>
          <w:szCs w:val="22"/>
        </w:rPr>
        <w:t>Prostitution Reform Act 2003</w:t>
      </w:r>
      <w:r w:rsidRPr="008014B2">
        <w:rPr>
          <w:rFonts w:cs="Arial"/>
          <w:sz w:val="22"/>
          <w:szCs w:val="22"/>
        </w:rPr>
        <w:t xml:space="preserve"> was implemented.</w:t>
      </w:r>
    </w:p>
    <w:p w14:paraId="7B93CA15" w14:textId="77777777" w:rsidR="00E202DE" w:rsidRPr="008014B2" w:rsidRDefault="00E202DE" w:rsidP="000F6158">
      <w:pPr>
        <w:rPr>
          <w:rFonts w:cs="Arial"/>
          <w:sz w:val="22"/>
          <w:szCs w:val="22"/>
        </w:rPr>
      </w:pPr>
    </w:p>
    <w:p w14:paraId="6FBC7DCA" w14:textId="51CB398E" w:rsidR="00E202DE" w:rsidRPr="008014B2" w:rsidRDefault="00080FFE" w:rsidP="000F6158">
      <w:pPr>
        <w:rPr>
          <w:rFonts w:cs="Arial"/>
          <w:sz w:val="22"/>
          <w:szCs w:val="22"/>
        </w:rPr>
      </w:pPr>
      <w:r>
        <w:rPr>
          <w:rFonts w:cs="Arial"/>
          <w:sz w:val="22"/>
          <w:szCs w:val="22"/>
        </w:rPr>
        <w:t>T</w:t>
      </w:r>
      <w:r w:rsidR="00E202DE" w:rsidRPr="008014B2">
        <w:rPr>
          <w:rFonts w:cs="Arial"/>
          <w:sz w:val="22"/>
          <w:szCs w:val="22"/>
        </w:rPr>
        <w:t xml:space="preserve">he Committee found that: </w:t>
      </w:r>
    </w:p>
    <w:p w14:paraId="2D329975" w14:textId="77777777" w:rsidR="00E202DE" w:rsidRPr="008014B2" w:rsidRDefault="00E202DE" w:rsidP="000F6158">
      <w:pPr>
        <w:rPr>
          <w:rFonts w:cs="Arial"/>
          <w:sz w:val="22"/>
          <w:szCs w:val="22"/>
        </w:rPr>
      </w:pPr>
    </w:p>
    <w:p w14:paraId="0935E6B6" w14:textId="77777777" w:rsidR="00E202DE" w:rsidRPr="008014B2" w:rsidRDefault="00E202DE" w:rsidP="000F6158">
      <w:pPr>
        <w:ind w:left="720"/>
        <w:rPr>
          <w:rFonts w:ascii="Arial Narrow" w:hAnsi="Arial Narrow"/>
          <w:sz w:val="22"/>
          <w:szCs w:val="22"/>
        </w:rPr>
      </w:pPr>
      <w:r w:rsidRPr="008014B2">
        <w:rPr>
          <w:rFonts w:ascii="Arial Narrow" w:hAnsi="Arial Narrow"/>
          <w:i/>
          <w:sz w:val="22"/>
          <w:szCs w:val="22"/>
        </w:rPr>
        <w:t>‘…decriminalisation has not become a significant factor in people’s decisions to enter the sex industry</w:t>
      </w:r>
      <w:r w:rsidRPr="008014B2">
        <w:rPr>
          <w:rFonts w:ascii="Arial Narrow" w:hAnsi="Arial Narrow"/>
          <w:sz w:val="22"/>
          <w:szCs w:val="22"/>
        </w:rPr>
        <w:t>.’</w:t>
      </w:r>
      <w:r w:rsidRPr="008014B2">
        <w:rPr>
          <w:rStyle w:val="FootnoteReference"/>
          <w:rFonts w:ascii="Arial Narrow" w:hAnsi="Arial Narrow"/>
          <w:sz w:val="22"/>
          <w:szCs w:val="22"/>
        </w:rPr>
        <w:footnoteReference w:id="14"/>
      </w:r>
      <w:r w:rsidRPr="008014B2">
        <w:rPr>
          <w:rFonts w:ascii="Arial Narrow" w:hAnsi="Arial Narrow"/>
          <w:sz w:val="22"/>
          <w:szCs w:val="22"/>
        </w:rPr>
        <w:t xml:space="preserve">  </w:t>
      </w:r>
    </w:p>
    <w:p w14:paraId="73E09959" w14:textId="77777777" w:rsidR="00E202DE" w:rsidRPr="008014B2" w:rsidRDefault="00E202DE" w:rsidP="000F6158">
      <w:pPr>
        <w:rPr>
          <w:sz w:val="22"/>
          <w:szCs w:val="22"/>
        </w:rPr>
      </w:pPr>
    </w:p>
    <w:p w14:paraId="0A67E53E" w14:textId="76A543E1" w:rsidR="00E202DE" w:rsidRPr="008014B2" w:rsidRDefault="00E202DE" w:rsidP="000F6158">
      <w:pPr>
        <w:rPr>
          <w:sz w:val="22"/>
          <w:szCs w:val="22"/>
        </w:rPr>
      </w:pPr>
      <w:r w:rsidRPr="008014B2">
        <w:rPr>
          <w:sz w:val="22"/>
          <w:szCs w:val="22"/>
        </w:rPr>
        <w:t>Surveys showed that the number of sex workers in New Zealand remained static followin</w:t>
      </w:r>
      <w:r w:rsidR="000F6158">
        <w:rPr>
          <w:sz w:val="22"/>
          <w:szCs w:val="22"/>
        </w:rPr>
        <w:t xml:space="preserve">g the introduction of the </w:t>
      </w:r>
      <w:r w:rsidR="007978C7" w:rsidRPr="008014B2">
        <w:rPr>
          <w:rFonts w:cs="Arial"/>
          <w:i/>
          <w:sz w:val="22"/>
          <w:szCs w:val="22"/>
        </w:rPr>
        <w:t>Prostitution Reform Act 200</w:t>
      </w:r>
      <w:r w:rsidR="004833C9">
        <w:rPr>
          <w:rFonts w:cs="Arial"/>
          <w:i/>
          <w:sz w:val="22"/>
          <w:szCs w:val="22"/>
        </w:rPr>
        <w:t>3</w:t>
      </w:r>
      <w:r w:rsidR="000F6158">
        <w:rPr>
          <w:sz w:val="22"/>
          <w:szCs w:val="22"/>
        </w:rPr>
        <w:t xml:space="preserve">. </w:t>
      </w:r>
      <w:r w:rsidRPr="008014B2">
        <w:rPr>
          <w:sz w:val="22"/>
          <w:szCs w:val="22"/>
        </w:rPr>
        <w:t>This has also been the experience in NSW since decriminalisation with numbers estimated to be at similar levels to the 1990’s.</w:t>
      </w:r>
    </w:p>
    <w:p w14:paraId="4ED24361" w14:textId="77777777" w:rsidR="00E202DE" w:rsidRPr="008014B2" w:rsidRDefault="00E202DE" w:rsidP="000F6158">
      <w:pPr>
        <w:rPr>
          <w:sz w:val="22"/>
          <w:szCs w:val="22"/>
        </w:rPr>
      </w:pPr>
    </w:p>
    <w:p w14:paraId="736FC17E" w14:textId="737CB06A" w:rsidR="00E202DE" w:rsidRPr="008014B2" w:rsidRDefault="00E202DE" w:rsidP="000F6158">
      <w:pPr>
        <w:rPr>
          <w:sz w:val="22"/>
          <w:szCs w:val="22"/>
        </w:rPr>
      </w:pPr>
      <w:r w:rsidRPr="008014B2">
        <w:rPr>
          <w:sz w:val="22"/>
          <w:szCs w:val="22"/>
        </w:rPr>
        <w:t xml:space="preserve">The introduction of the </w:t>
      </w:r>
      <w:r w:rsidR="004833C9" w:rsidRPr="008014B2">
        <w:rPr>
          <w:rFonts w:cs="Arial"/>
          <w:i/>
          <w:sz w:val="22"/>
          <w:szCs w:val="22"/>
        </w:rPr>
        <w:t>Prostitution Reform Act 200</w:t>
      </w:r>
      <w:r w:rsidR="004833C9">
        <w:rPr>
          <w:rFonts w:cs="Arial"/>
          <w:i/>
          <w:sz w:val="22"/>
          <w:szCs w:val="22"/>
        </w:rPr>
        <w:t xml:space="preserve">3 </w:t>
      </w:r>
      <w:r w:rsidR="00B7202C" w:rsidRPr="008014B2">
        <w:rPr>
          <w:sz w:val="22"/>
          <w:szCs w:val="22"/>
        </w:rPr>
        <w:t>in New Zealand</w:t>
      </w:r>
      <w:r w:rsidRPr="008014B2">
        <w:rPr>
          <w:sz w:val="22"/>
          <w:szCs w:val="22"/>
        </w:rPr>
        <w:t xml:space="preserve"> did not play a significant part in a person’s decision to enter the industry and there is no reason to think that the situation in the Northern Territory would be any different given that solo workers and agency workers are currently legal.  Further, the Territory’s small population would ensure that the supply of workers did not exceed the demand of users but it is possible that some people could decide to enter the industry for short periods around times of peak demand</w:t>
      </w:r>
      <w:r w:rsidR="00BF3062">
        <w:rPr>
          <w:sz w:val="22"/>
          <w:szCs w:val="22"/>
        </w:rPr>
        <w:t xml:space="preserve">, </w:t>
      </w:r>
      <w:r w:rsidRPr="008014B2">
        <w:rPr>
          <w:sz w:val="22"/>
          <w:szCs w:val="22"/>
        </w:rPr>
        <w:t>normally in the dry</w:t>
      </w:r>
      <w:r w:rsidR="00BF3062">
        <w:rPr>
          <w:sz w:val="22"/>
          <w:szCs w:val="22"/>
        </w:rPr>
        <w:t xml:space="preserve"> season</w:t>
      </w:r>
      <w:r w:rsidRPr="008014B2">
        <w:rPr>
          <w:sz w:val="22"/>
          <w:szCs w:val="22"/>
        </w:rPr>
        <w:t xml:space="preserve">.  </w:t>
      </w:r>
    </w:p>
    <w:p w14:paraId="215EF623" w14:textId="3FB04C97" w:rsidR="00653ADC" w:rsidRPr="008014B2" w:rsidRDefault="001D783E" w:rsidP="000F6158">
      <w:pPr>
        <w:pStyle w:val="Heading3"/>
        <w:keepNext/>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Consultation</w:t>
      </w:r>
      <w:r w:rsidR="00653ADC" w:rsidRPr="008014B2">
        <w:rPr>
          <w:rFonts w:ascii="Arial Narrow" w:eastAsiaTheme="majorEastAsia" w:hAnsi="Arial Narrow" w:cstheme="majorBidi"/>
          <w:b w:val="0"/>
          <w:bCs w:val="0"/>
          <w:color w:val="365F91" w:themeColor="accent1" w:themeShade="BF"/>
          <w:sz w:val="26"/>
          <w:szCs w:val="26"/>
        </w:rPr>
        <w:t xml:space="preserve"> </w:t>
      </w:r>
      <w:r w:rsidR="0029213B">
        <w:rPr>
          <w:rFonts w:ascii="Arial Narrow" w:eastAsiaTheme="majorEastAsia" w:hAnsi="Arial Narrow" w:cstheme="majorBidi"/>
          <w:b w:val="0"/>
          <w:bCs w:val="0"/>
          <w:color w:val="365F91" w:themeColor="accent1" w:themeShade="BF"/>
          <w:sz w:val="26"/>
          <w:szCs w:val="26"/>
        </w:rPr>
        <w:t>q</w:t>
      </w:r>
      <w:r w:rsidR="00653ADC" w:rsidRPr="008014B2">
        <w:rPr>
          <w:rFonts w:ascii="Arial Narrow" w:eastAsiaTheme="majorEastAsia" w:hAnsi="Arial Narrow" w:cstheme="majorBidi"/>
          <w:b w:val="0"/>
          <w:bCs w:val="0"/>
          <w:color w:val="365F91" w:themeColor="accent1" w:themeShade="BF"/>
          <w:sz w:val="26"/>
          <w:szCs w:val="26"/>
        </w:rPr>
        <w:t xml:space="preserve">uestions </w:t>
      </w:r>
    </w:p>
    <w:p w14:paraId="53155DD4" w14:textId="77777777" w:rsidR="001D783E" w:rsidRDefault="001D783E" w:rsidP="000F6158">
      <w:pPr>
        <w:rPr>
          <w:sz w:val="22"/>
          <w:szCs w:val="22"/>
        </w:rPr>
      </w:pPr>
      <w:r w:rsidRPr="008014B2">
        <w:rPr>
          <w:sz w:val="22"/>
          <w:szCs w:val="22"/>
        </w:rPr>
        <w:t>The Government seeks submissions as to the best regulatory model for the sex industry in the Northern Territory, with a particular focus on the following matters:</w:t>
      </w:r>
    </w:p>
    <w:p w14:paraId="01ED90BB" w14:textId="77777777" w:rsidR="008C7E79" w:rsidRPr="008014B2" w:rsidRDefault="008C7E79" w:rsidP="000F6158">
      <w:pPr>
        <w:rPr>
          <w:sz w:val="22"/>
          <w:szCs w:val="22"/>
        </w:rPr>
      </w:pPr>
    </w:p>
    <w:p w14:paraId="3EABFBD5" w14:textId="180A9936" w:rsidR="00AC4C8A" w:rsidRDefault="00AC4C8A" w:rsidP="008C7E79">
      <w:pPr>
        <w:pStyle w:val="ListParagraph"/>
        <w:numPr>
          <w:ilvl w:val="0"/>
          <w:numId w:val="13"/>
        </w:numPr>
        <w:rPr>
          <w:sz w:val="22"/>
          <w:szCs w:val="22"/>
        </w:rPr>
      </w:pPr>
      <w:r w:rsidRPr="008014B2">
        <w:rPr>
          <w:sz w:val="22"/>
          <w:szCs w:val="22"/>
        </w:rPr>
        <w:t>What would a decriminalised model look like</w:t>
      </w:r>
      <w:r w:rsidR="007F4812" w:rsidRPr="008014B2">
        <w:rPr>
          <w:sz w:val="22"/>
          <w:szCs w:val="22"/>
        </w:rPr>
        <w:t xml:space="preserve"> in the NT</w:t>
      </w:r>
      <w:r w:rsidRPr="008014B2">
        <w:rPr>
          <w:sz w:val="22"/>
          <w:szCs w:val="22"/>
        </w:rPr>
        <w:t>?</w:t>
      </w:r>
    </w:p>
    <w:p w14:paraId="66E90274" w14:textId="69A4767F" w:rsidR="00AC4C8A" w:rsidRDefault="00AC4C8A" w:rsidP="008C7E79">
      <w:pPr>
        <w:pStyle w:val="ListParagraph"/>
        <w:numPr>
          <w:ilvl w:val="0"/>
          <w:numId w:val="13"/>
        </w:numPr>
        <w:rPr>
          <w:sz w:val="22"/>
          <w:szCs w:val="22"/>
        </w:rPr>
      </w:pPr>
      <w:r w:rsidRPr="008014B2">
        <w:rPr>
          <w:sz w:val="22"/>
          <w:szCs w:val="22"/>
        </w:rPr>
        <w:t xml:space="preserve">Are there learnings from other jurisdictions </w:t>
      </w:r>
      <w:r w:rsidR="007F4812" w:rsidRPr="008014B2">
        <w:rPr>
          <w:sz w:val="22"/>
          <w:szCs w:val="22"/>
        </w:rPr>
        <w:t xml:space="preserve">that </w:t>
      </w:r>
      <w:r w:rsidRPr="008014B2">
        <w:rPr>
          <w:sz w:val="22"/>
          <w:szCs w:val="22"/>
        </w:rPr>
        <w:t>have successfully decriminalised sex work that can be translated to the NT?</w:t>
      </w:r>
    </w:p>
    <w:p w14:paraId="75BD61EF" w14:textId="77777777" w:rsidR="00653ADC" w:rsidRDefault="00653ADC" w:rsidP="008C7E79">
      <w:pPr>
        <w:pStyle w:val="ListParagraph"/>
        <w:numPr>
          <w:ilvl w:val="0"/>
          <w:numId w:val="13"/>
        </w:numPr>
        <w:rPr>
          <w:sz w:val="22"/>
          <w:szCs w:val="22"/>
        </w:rPr>
      </w:pPr>
      <w:r w:rsidRPr="008014B2">
        <w:rPr>
          <w:sz w:val="22"/>
          <w:szCs w:val="22"/>
        </w:rPr>
        <w:t>Does the current regulatory model, providing for the licensing of escort agencies, offer sufficient protection of a sex workers rights, including work health and safety, and more broadly public health?</w:t>
      </w:r>
    </w:p>
    <w:p w14:paraId="34514738" w14:textId="623CEBDA" w:rsidR="00AC4C8A" w:rsidRPr="008014B2" w:rsidRDefault="00AC4C8A" w:rsidP="008C7E79">
      <w:pPr>
        <w:pStyle w:val="ListParagraph"/>
        <w:numPr>
          <w:ilvl w:val="0"/>
          <w:numId w:val="13"/>
        </w:numPr>
        <w:rPr>
          <w:sz w:val="22"/>
          <w:szCs w:val="22"/>
        </w:rPr>
      </w:pPr>
      <w:r w:rsidRPr="008014B2">
        <w:rPr>
          <w:sz w:val="22"/>
          <w:szCs w:val="22"/>
        </w:rPr>
        <w:t>Would a decriminalised model improve worker safety, rights and pub</w:t>
      </w:r>
      <w:r w:rsidR="0012606A" w:rsidRPr="008014B2">
        <w:rPr>
          <w:sz w:val="22"/>
          <w:szCs w:val="22"/>
        </w:rPr>
        <w:t>l</w:t>
      </w:r>
      <w:r w:rsidRPr="008014B2">
        <w:rPr>
          <w:sz w:val="22"/>
          <w:szCs w:val="22"/>
        </w:rPr>
        <w:t>ic health?</w:t>
      </w:r>
    </w:p>
    <w:p w14:paraId="58E21989" w14:textId="77777777" w:rsidR="00E202DE" w:rsidRPr="008014B2" w:rsidRDefault="00E202DE" w:rsidP="000F6158">
      <w:pPr>
        <w:rPr>
          <w:sz w:val="22"/>
          <w:szCs w:val="22"/>
        </w:rPr>
      </w:pPr>
    </w:p>
    <w:p w14:paraId="11D5F4F5" w14:textId="77777777" w:rsidR="008C7E79" w:rsidRPr="008014B2" w:rsidRDefault="008C7E79" w:rsidP="000F6158">
      <w:pPr>
        <w:rPr>
          <w:sz w:val="22"/>
          <w:szCs w:val="22"/>
        </w:rPr>
      </w:pPr>
    </w:p>
    <w:p w14:paraId="4846091A" w14:textId="77777777" w:rsidR="00A57FC8" w:rsidRPr="008014B2" w:rsidRDefault="00E84143" w:rsidP="000F6158">
      <w:pPr>
        <w:pStyle w:val="Heading2"/>
        <w:rPr>
          <w:rFonts w:ascii="Arial Narrow" w:hAnsi="Arial Narrow"/>
        </w:rPr>
      </w:pPr>
      <w:r w:rsidRPr="008014B2">
        <w:rPr>
          <w:rFonts w:ascii="Arial Narrow" w:hAnsi="Arial Narrow"/>
        </w:rPr>
        <w:t>SAFETY OF SOLO WORKERS</w:t>
      </w:r>
    </w:p>
    <w:p w14:paraId="41D80363" w14:textId="77777777" w:rsidR="00A57FC8" w:rsidRPr="008014B2" w:rsidRDefault="00A57FC8" w:rsidP="000F6158">
      <w:pPr>
        <w:rPr>
          <w:sz w:val="22"/>
          <w:szCs w:val="22"/>
        </w:rPr>
      </w:pPr>
    </w:p>
    <w:p w14:paraId="1706B7BF" w14:textId="3BB95090" w:rsidR="00FA65C7" w:rsidRPr="008014B2" w:rsidRDefault="00FA65C7" w:rsidP="000F6158">
      <w:pPr>
        <w:rPr>
          <w:sz w:val="22"/>
          <w:szCs w:val="22"/>
        </w:rPr>
      </w:pPr>
      <w:r w:rsidRPr="008014B2">
        <w:rPr>
          <w:sz w:val="22"/>
          <w:szCs w:val="22"/>
        </w:rPr>
        <w:t>Under the current legislation, a solo sex worker is prohibited from employing someone to assist them in their occupation, whether as a driver, secur</w:t>
      </w:r>
      <w:r w:rsidR="000F6158">
        <w:rPr>
          <w:sz w:val="22"/>
          <w:szCs w:val="22"/>
        </w:rPr>
        <w:t xml:space="preserve">ity personnel or receptionist. </w:t>
      </w:r>
      <w:r w:rsidRPr="008014B2">
        <w:rPr>
          <w:sz w:val="22"/>
          <w:szCs w:val="22"/>
        </w:rPr>
        <w:t xml:space="preserve">Solo workers are not permitted to work with each other and this is putting workers at risk.  </w:t>
      </w:r>
    </w:p>
    <w:p w14:paraId="77C3D880" w14:textId="77777777" w:rsidR="00FA65C7" w:rsidRPr="008014B2" w:rsidRDefault="00FA65C7" w:rsidP="000F6158">
      <w:pPr>
        <w:rPr>
          <w:sz w:val="22"/>
          <w:szCs w:val="22"/>
        </w:rPr>
      </w:pPr>
    </w:p>
    <w:p w14:paraId="2F559698" w14:textId="1188BAA9" w:rsidR="006835CF" w:rsidRPr="008014B2" w:rsidRDefault="00A57FC8" w:rsidP="000F6158">
      <w:pPr>
        <w:rPr>
          <w:sz w:val="22"/>
          <w:szCs w:val="22"/>
        </w:rPr>
      </w:pPr>
      <w:r w:rsidRPr="008014B2">
        <w:rPr>
          <w:sz w:val="22"/>
          <w:szCs w:val="22"/>
        </w:rPr>
        <w:t xml:space="preserve">The sex industry and support groups have advocated for improved solo worker protection since the </w:t>
      </w:r>
      <w:r w:rsidR="004833C9">
        <w:rPr>
          <w:sz w:val="22"/>
          <w:szCs w:val="22"/>
        </w:rPr>
        <w:t xml:space="preserve">NT </w:t>
      </w:r>
      <w:r w:rsidRPr="008014B2">
        <w:rPr>
          <w:i/>
          <w:sz w:val="22"/>
          <w:szCs w:val="22"/>
        </w:rPr>
        <w:t>Prostitution Regulation Act</w:t>
      </w:r>
      <w:r w:rsidRPr="008014B2">
        <w:rPr>
          <w:sz w:val="22"/>
          <w:szCs w:val="22"/>
        </w:rPr>
        <w:t xml:space="preserve"> was introduced</w:t>
      </w:r>
      <w:r w:rsidR="000F6158">
        <w:rPr>
          <w:sz w:val="22"/>
          <w:szCs w:val="22"/>
        </w:rPr>
        <w:t xml:space="preserve">. </w:t>
      </w:r>
      <w:r w:rsidR="00791C0C" w:rsidRPr="008014B2">
        <w:rPr>
          <w:sz w:val="22"/>
          <w:szCs w:val="22"/>
        </w:rPr>
        <w:t>That is not to say that those workers employed through an escort agency do not have issues of fraud or violence perpetuated against them, but it has been found that solo workers are the most vulnerable.</w:t>
      </w:r>
      <w:r w:rsidR="00CC001E" w:rsidRPr="008014B2">
        <w:rPr>
          <w:sz w:val="22"/>
          <w:szCs w:val="22"/>
        </w:rPr>
        <w:t xml:space="preserve"> </w:t>
      </w:r>
      <w:r w:rsidR="00B355FE" w:rsidRPr="008014B2">
        <w:rPr>
          <w:sz w:val="22"/>
          <w:szCs w:val="22"/>
        </w:rPr>
        <w:t xml:space="preserve"> </w:t>
      </w:r>
    </w:p>
    <w:p w14:paraId="017F14DF" w14:textId="77777777" w:rsidR="006835CF" w:rsidRPr="008014B2" w:rsidRDefault="006835CF" w:rsidP="000F6158">
      <w:pPr>
        <w:rPr>
          <w:sz w:val="22"/>
          <w:szCs w:val="22"/>
        </w:rPr>
      </w:pPr>
    </w:p>
    <w:p w14:paraId="035065B7" w14:textId="339514D0" w:rsidR="00791C0C" w:rsidRPr="008014B2" w:rsidRDefault="00791C0C" w:rsidP="000F6158">
      <w:pPr>
        <w:rPr>
          <w:rFonts w:cs="Arial"/>
          <w:sz w:val="22"/>
          <w:szCs w:val="22"/>
        </w:rPr>
      </w:pPr>
      <w:r w:rsidRPr="008014B2">
        <w:rPr>
          <w:rFonts w:cs="Arial"/>
          <w:sz w:val="22"/>
          <w:szCs w:val="22"/>
        </w:rPr>
        <w:t>While offences against solo workers are not frequent</w:t>
      </w:r>
      <w:r w:rsidR="005876C3" w:rsidRPr="008014B2">
        <w:rPr>
          <w:rFonts w:cs="Arial"/>
          <w:sz w:val="22"/>
          <w:szCs w:val="22"/>
        </w:rPr>
        <w:t>ly reported</w:t>
      </w:r>
      <w:r w:rsidRPr="008014B2">
        <w:rPr>
          <w:rFonts w:cs="Arial"/>
          <w:sz w:val="22"/>
          <w:szCs w:val="22"/>
        </w:rPr>
        <w:t xml:space="preserve">, there have been a number of </w:t>
      </w:r>
      <w:r w:rsidR="00CC001E" w:rsidRPr="008014B2">
        <w:rPr>
          <w:rFonts w:cs="Arial"/>
          <w:sz w:val="22"/>
          <w:szCs w:val="22"/>
        </w:rPr>
        <w:t xml:space="preserve">significant incidents, particular since the early 2000’s </w:t>
      </w:r>
      <w:r w:rsidRPr="008014B2">
        <w:rPr>
          <w:rFonts w:cs="Arial"/>
          <w:sz w:val="22"/>
          <w:szCs w:val="22"/>
        </w:rPr>
        <w:t>that ha</w:t>
      </w:r>
      <w:r w:rsidR="007F4812" w:rsidRPr="008014B2">
        <w:rPr>
          <w:rFonts w:cs="Arial"/>
          <w:sz w:val="22"/>
          <w:szCs w:val="22"/>
        </w:rPr>
        <w:t>ve</w:t>
      </w:r>
      <w:r w:rsidRPr="008014B2">
        <w:rPr>
          <w:rFonts w:cs="Arial"/>
          <w:sz w:val="22"/>
          <w:szCs w:val="22"/>
        </w:rPr>
        <w:t xml:space="preserve"> highlighted </w:t>
      </w:r>
      <w:r w:rsidR="000F6158">
        <w:rPr>
          <w:rFonts w:cs="Arial"/>
          <w:sz w:val="22"/>
          <w:szCs w:val="22"/>
        </w:rPr>
        <w:t xml:space="preserve">the dangers solo workers face. </w:t>
      </w:r>
      <w:r w:rsidR="006835CF" w:rsidRPr="008014B2">
        <w:rPr>
          <w:rFonts w:cs="Arial"/>
          <w:sz w:val="22"/>
          <w:szCs w:val="22"/>
        </w:rPr>
        <w:t xml:space="preserve">Examples of incidents were provided by sex industry advocates include robbery, attempted deprivation of liberty, and in </w:t>
      </w:r>
      <w:r w:rsidR="007F4812" w:rsidRPr="008014B2">
        <w:rPr>
          <w:rFonts w:cs="Arial"/>
          <w:sz w:val="22"/>
          <w:szCs w:val="22"/>
        </w:rPr>
        <w:t xml:space="preserve">some </w:t>
      </w:r>
      <w:r w:rsidR="006835CF" w:rsidRPr="008014B2">
        <w:rPr>
          <w:rFonts w:cs="Arial"/>
          <w:sz w:val="22"/>
          <w:szCs w:val="22"/>
        </w:rPr>
        <w:t>cases</w:t>
      </w:r>
      <w:r w:rsidR="005876C3" w:rsidRPr="008014B2">
        <w:rPr>
          <w:rFonts w:cs="Arial"/>
          <w:sz w:val="22"/>
          <w:szCs w:val="22"/>
        </w:rPr>
        <w:t>,</w:t>
      </w:r>
      <w:r w:rsidR="000F6158">
        <w:rPr>
          <w:rFonts w:cs="Arial"/>
          <w:sz w:val="22"/>
          <w:szCs w:val="22"/>
        </w:rPr>
        <w:t xml:space="preserve"> </w:t>
      </w:r>
      <w:r w:rsidR="000F6158">
        <w:rPr>
          <w:rFonts w:cs="Arial"/>
          <w:sz w:val="22"/>
          <w:szCs w:val="22"/>
        </w:rPr>
        <w:lastRenderedPageBreak/>
        <w:t xml:space="preserve">murder. </w:t>
      </w:r>
      <w:r w:rsidR="006835CF" w:rsidRPr="008014B2">
        <w:rPr>
          <w:rFonts w:cs="Arial"/>
          <w:sz w:val="22"/>
          <w:szCs w:val="22"/>
        </w:rPr>
        <w:t xml:space="preserve">The ability for a solo worker to work with another sex worker, or to employ security, </w:t>
      </w:r>
      <w:r w:rsidR="007F4812" w:rsidRPr="008014B2">
        <w:rPr>
          <w:rFonts w:cs="Arial"/>
          <w:sz w:val="22"/>
          <w:szCs w:val="22"/>
        </w:rPr>
        <w:t xml:space="preserve">would </w:t>
      </w:r>
      <w:r w:rsidR="006835CF" w:rsidRPr="008014B2">
        <w:rPr>
          <w:rFonts w:cs="Arial"/>
          <w:sz w:val="22"/>
          <w:szCs w:val="22"/>
        </w:rPr>
        <w:t xml:space="preserve">significantly reduce the risks </w:t>
      </w:r>
      <w:r w:rsidR="007F4812" w:rsidRPr="008014B2">
        <w:rPr>
          <w:rFonts w:cs="Arial"/>
          <w:sz w:val="22"/>
          <w:szCs w:val="22"/>
        </w:rPr>
        <w:t>they face</w:t>
      </w:r>
      <w:r w:rsidRPr="008014B2">
        <w:rPr>
          <w:rFonts w:cs="Arial"/>
          <w:sz w:val="22"/>
          <w:szCs w:val="22"/>
        </w:rPr>
        <w:t xml:space="preserve">. </w:t>
      </w:r>
    </w:p>
    <w:p w14:paraId="3E5AC186" w14:textId="77777777" w:rsidR="00791C0C" w:rsidRPr="008014B2" w:rsidRDefault="00791C0C" w:rsidP="000F6158">
      <w:pPr>
        <w:rPr>
          <w:rFonts w:cs="Arial"/>
          <w:sz w:val="22"/>
          <w:szCs w:val="22"/>
        </w:rPr>
      </w:pPr>
    </w:p>
    <w:p w14:paraId="3ABEFED1" w14:textId="44B28A40" w:rsidR="00791C0C" w:rsidRPr="008014B2" w:rsidRDefault="00791C0C" w:rsidP="000F6158">
      <w:pPr>
        <w:rPr>
          <w:rFonts w:cs="Arial"/>
          <w:sz w:val="22"/>
          <w:szCs w:val="22"/>
        </w:rPr>
      </w:pPr>
      <w:r w:rsidRPr="008014B2">
        <w:rPr>
          <w:rFonts w:cs="Arial"/>
          <w:sz w:val="22"/>
          <w:szCs w:val="22"/>
        </w:rPr>
        <w:t xml:space="preserve">Solo workers </w:t>
      </w:r>
      <w:r w:rsidR="005876C3" w:rsidRPr="008014B2">
        <w:rPr>
          <w:rFonts w:cs="Arial"/>
          <w:sz w:val="22"/>
          <w:szCs w:val="22"/>
        </w:rPr>
        <w:t>contend</w:t>
      </w:r>
      <w:r w:rsidRPr="008014B2">
        <w:rPr>
          <w:rFonts w:cs="Arial"/>
          <w:sz w:val="22"/>
          <w:szCs w:val="22"/>
        </w:rPr>
        <w:t xml:space="preserve"> that they are running a legitimate business, sanctioned by </w:t>
      </w:r>
      <w:r w:rsidR="009E7BC8" w:rsidRPr="008014B2">
        <w:rPr>
          <w:rFonts w:cs="Arial"/>
          <w:sz w:val="22"/>
          <w:szCs w:val="22"/>
        </w:rPr>
        <w:t xml:space="preserve">legislation </w:t>
      </w:r>
      <w:r w:rsidRPr="008014B2">
        <w:rPr>
          <w:rFonts w:cs="Arial"/>
          <w:sz w:val="22"/>
          <w:szCs w:val="22"/>
        </w:rPr>
        <w:t>and should be afforded the same rights to a secure working environment as any other sole trader.</w:t>
      </w:r>
      <w:r w:rsidR="007978C7">
        <w:rPr>
          <w:rFonts w:cs="Arial"/>
        </w:rPr>
        <w:t xml:space="preserve"> </w:t>
      </w:r>
      <w:r w:rsidRPr="008014B2">
        <w:rPr>
          <w:rFonts w:cs="Arial"/>
          <w:sz w:val="22"/>
          <w:szCs w:val="22"/>
        </w:rPr>
        <w:t xml:space="preserve">They seek the opportunity to be treated the same as any other </w:t>
      </w:r>
      <w:r w:rsidR="00080FFE">
        <w:rPr>
          <w:rFonts w:cs="Arial"/>
          <w:sz w:val="22"/>
          <w:szCs w:val="22"/>
        </w:rPr>
        <w:t>small</w:t>
      </w:r>
      <w:r w:rsidR="00080FFE" w:rsidRPr="008014B2">
        <w:rPr>
          <w:rFonts w:cs="Arial"/>
          <w:sz w:val="22"/>
          <w:szCs w:val="22"/>
        </w:rPr>
        <w:t xml:space="preserve"> </w:t>
      </w:r>
      <w:r w:rsidRPr="008014B2">
        <w:rPr>
          <w:rFonts w:cs="Arial"/>
          <w:sz w:val="22"/>
          <w:szCs w:val="22"/>
        </w:rPr>
        <w:t>business operator and create a healthy and safe working environment for themselves</w:t>
      </w:r>
      <w:r w:rsidR="00B355FE" w:rsidRPr="008014B2">
        <w:rPr>
          <w:rFonts w:cs="Arial"/>
          <w:sz w:val="22"/>
          <w:szCs w:val="22"/>
        </w:rPr>
        <w:t xml:space="preserve"> and allow them to better comply with work</w:t>
      </w:r>
      <w:r w:rsidR="009E7BC8" w:rsidRPr="008014B2">
        <w:rPr>
          <w:rFonts w:cs="Arial"/>
          <w:sz w:val="22"/>
          <w:szCs w:val="22"/>
        </w:rPr>
        <w:t>place</w:t>
      </w:r>
      <w:r w:rsidR="00B355FE" w:rsidRPr="008014B2">
        <w:rPr>
          <w:rFonts w:cs="Arial"/>
          <w:sz w:val="22"/>
          <w:szCs w:val="22"/>
        </w:rPr>
        <w:t xml:space="preserve"> health and safety requirements</w:t>
      </w:r>
      <w:r w:rsidR="00C91294" w:rsidRPr="008014B2">
        <w:rPr>
          <w:rFonts w:cs="Arial"/>
          <w:sz w:val="22"/>
          <w:szCs w:val="22"/>
        </w:rPr>
        <w:t xml:space="preserve">. </w:t>
      </w:r>
    </w:p>
    <w:p w14:paraId="4C426DF1" w14:textId="77777777" w:rsidR="00E90A69" w:rsidRPr="008014B2" w:rsidRDefault="00E90A69" w:rsidP="000F6158">
      <w:pPr>
        <w:rPr>
          <w:rFonts w:cs="Arial"/>
          <w:sz w:val="22"/>
          <w:szCs w:val="22"/>
        </w:rPr>
      </w:pPr>
    </w:p>
    <w:p w14:paraId="2B80A479" w14:textId="7E5849B5" w:rsidR="00B7202C" w:rsidRPr="008014B2" w:rsidRDefault="005876C3" w:rsidP="000F6158">
      <w:pPr>
        <w:rPr>
          <w:rFonts w:cs="Arial"/>
          <w:sz w:val="22"/>
          <w:szCs w:val="22"/>
        </w:rPr>
      </w:pPr>
      <w:r w:rsidRPr="008014B2">
        <w:rPr>
          <w:rFonts w:cs="Arial"/>
          <w:sz w:val="22"/>
          <w:szCs w:val="22"/>
        </w:rPr>
        <w:t>Regardless of the final model adopted,</w:t>
      </w:r>
      <w:r w:rsidR="00653ADC" w:rsidRPr="008014B2">
        <w:rPr>
          <w:rFonts w:cs="Arial"/>
          <w:sz w:val="22"/>
          <w:szCs w:val="22"/>
        </w:rPr>
        <w:t xml:space="preserve"> amendments could be made to allow solo workers to either </w:t>
      </w:r>
      <w:r w:rsidR="00567FD3" w:rsidRPr="008014B2">
        <w:rPr>
          <w:rFonts w:cs="Arial"/>
          <w:sz w:val="22"/>
          <w:szCs w:val="22"/>
        </w:rPr>
        <w:t>work</w:t>
      </w:r>
      <w:r w:rsidR="00653ADC" w:rsidRPr="008014B2">
        <w:rPr>
          <w:rFonts w:cs="Arial"/>
          <w:sz w:val="22"/>
          <w:szCs w:val="22"/>
        </w:rPr>
        <w:t xml:space="preserve"> with another worker, or to employ a driver or other form of security.</w:t>
      </w:r>
      <w:r w:rsidR="00131E91" w:rsidRPr="008014B2">
        <w:rPr>
          <w:rFonts w:cs="Arial"/>
          <w:sz w:val="22"/>
          <w:szCs w:val="22"/>
        </w:rPr>
        <w:t xml:space="preserve"> </w:t>
      </w:r>
      <w:r w:rsidRPr="008014B2">
        <w:rPr>
          <w:rFonts w:cs="Arial"/>
          <w:sz w:val="22"/>
          <w:szCs w:val="22"/>
        </w:rPr>
        <w:t>Additionally, c</w:t>
      </w:r>
      <w:r w:rsidR="00653ADC" w:rsidRPr="008014B2">
        <w:rPr>
          <w:rFonts w:cs="Arial"/>
          <w:sz w:val="22"/>
          <w:szCs w:val="22"/>
        </w:rPr>
        <w:t xml:space="preserve">onsideration could be given to permitting a solo sex worker to offer their services from their personal residence through a solo worker </w:t>
      </w:r>
      <w:r w:rsidR="00B7202C" w:rsidRPr="008014B2">
        <w:rPr>
          <w:rFonts w:cs="Arial"/>
          <w:sz w:val="22"/>
          <w:szCs w:val="22"/>
        </w:rPr>
        <w:t>brothel</w:t>
      </w:r>
      <w:r w:rsidR="000F6158">
        <w:rPr>
          <w:rFonts w:cs="Arial"/>
          <w:sz w:val="22"/>
          <w:szCs w:val="22"/>
        </w:rPr>
        <w:t xml:space="preserve"> registration process. </w:t>
      </w:r>
      <w:r w:rsidR="00653ADC" w:rsidRPr="008014B2">
        <w:rPr>
          <w:rFonts w:cs="Arial"/>
          <w:sz w:val="22"/>
          <w:szCs w:val="22"/>
        </w:rPr>
        <w:t>This option is discussed in more detail under brothels.</w:t>
      </w:r>
    </w:p>
    <w:p w14:paraId="01327B58" w14:textId="77777777" w:rsidR="00B7202C" w:rsidRPr="008014B2" w:rsidRDefault="00B7202C" w:rsidP="000F6158">
      <w:pPr>
        <w:pStyle w:val="Heading3"/>
        <w:keepNext/>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 xml:space="preserve">Consultation questions </w:t>
      </w:r>
    </w:p>
    <w:p w14:paraId="08B29A17" w14:textId="56710147" w:rsidR="00653ADC" w:rsidRPr="008C7E79" w:rsidRDefault="00B7202C" w:rsidP="008C7E79">
      <w:pPr>
        <w:pStyle w:val="ListParagraph"/>
        <w:numPr>
          <w:ilvl w:val="0"/>
          <w:numId w:val="13"/>
        </w:numPr>
        <w:rPr>
          <w:sz w:val="22"/>
          <w:szCs w:val="22"/>
        </w:rPr>
      </w:pPr>
      <w:r w:rsidRPr="008C7E79">
        <w:rPr>
          <w:sz w:val="22"/>
          <w:szCs w:val="22"/>
        </w:rPr>
        <w:t xml:space="preserve">Should solo workers be able to work with other solo workers, or employ a </w:t>
      </w:r>
      <w:r w:rsidR="007F40D5" w:rsidRPr="008C7E79">
        <w:rPr>
          <w:sz w:val="22"/>
          <w:szCs w:val="22"/>
        </w:rPr>
        <w:t>driver or security</w:t>
      </w:r>
      <w:r w:rsidR="007F4812" w:rsidRPr="008C7E79">
        <w:rPr>
          <w:sz w:val="22"/>
          <w:szCs w:val="22"/>
        </w:rPr>
        <w:t xml:space="preserve"> personnel</w:t>
      </w:r>
      <w:r w:rsidRPr="008C7E79">
        <w:rPr>
          <w:sz w:val="22"/>
          <w:szCs w:val="22"/>
        </w:rPr>
        <w:t>?</w:t>
      </w:r>
    </w:p>
    <w:p w14:paraId="780BD563" w14:textId="77777777" w:rsidR="00AC4C8A" w:rsidRPr="008C7E79" w:rsidRDefault="00B7202C" w:rsidP="008C7E79">
      <w:pPr>
        <w:pStyle w:val="ListParagraph"/>
        <w:numPr>
          <w:ilvl w:val="0"/>
          <w:numId w:val="13"/>
        </w:numPr>
        <w:rPr>
          <w:sz w:val="22"/>
          <w:szCs w:val="22"/>
        </w:rPr>
      </w:pPr>
      <w:r w:rsidRPr="008C7E79">
        <w:rPr>
          <w:sz w:val="22"/>
          <w:szCs w:val="22"/>
        </w:rPr>
        <w:t xml:space="preserve">Should solo workers be able to offer and deliver their services from their personal residential address?  </w:t>
      </w:r>
    </w:p>
    <w:p w14:paraId="61420F81" w14:textId="77777777" w:rsidR="007F4812" w:rsidRPr="008C7E79" w:rsidRDefault="007F4812" w:rsidP="008C7E79">
      <w:pPr>
        <w:pStyle w:val="ListParagraph"/>
        <w:numPr>
          <w:ilvl w:val="0"/>
          <w:numId w:val="13"/>
        </w:numPr>
        <w:rPr>
          <w:sz w:val="22"/>
          <w:szCs w:val="22"/>
        </w:rPr>
      </w:pPr>
      <w:r w:rsidRPr="008C7E79">
        <w:rPr>
          <w:sz w:val="22"/>
          <w:szCs w:val="22"/>
        </w:rPr>
        <w:t>How could this be regulated?</w:t>
      </w:r>
    </w:p>
    <w:p w14:paraId="7C68966B" w14:textId="535F8CEB" w:rsidR="00AC4C8A" w:rsidRPr="008C7E79" w:rsidRDefault="00AC4C8A" w:rsidP="008C7E79">
      <w:pPr>
        <w:pStyle w:val="ListParagraph"/>
        <w:numPr>
          <w:ilvl w:val="0"/>
          <w:numId w:val="13"/>
        </w:numPr>
        <w:rPr>
          <w:sz w:val="22"/>
          <w:szCs w:val="22"/>
        </w:rPr>
      </w:pPr>
      <w:r w:rsidRPr="008C7E79">
        <w:rPr>
          <w:sz w:val="22"/>
          <w:szCs w:val="22"/>
        </w:rPr>
        <w:t>What other protections and rights should be considered for solo workers?</w:t>
      </w:r>
    </w:p>
    <w:p w14:paraId="6D43EEBA" w14:textId="77777777" w:rsidR="00791C0C" w:rsidRPr="008014B2" w:rsidRDefault="00791C0C" w:rsidP="000F6158">
      <w:pPr>
        <w:rPr>
          <w:rFonts w:cs="Arial"/>
          <w:sz w:val="22"/>
          <w:szCs w:val="22"/>
        </w:rPr>
      </w:pPr>
    </w:p>
    <w:p w14:paraId="622A58B1" w14:textId="77777777" w:rsidR="00791C0C" w:rsidRPr="008014B2" w:rsidRDefault="00836164" w:rsidP="000F6158">
      <w:pPr>
        <w:pStyle w:val="Heading2"/>
        <w:rPr>
          <w:rFonts w:ascii="Arial Narrow" w:hAnsi="Arial Narrow"/>
        </w:rPr>
      </w:pPr>
      <w:r w:rsidRPr="008014B2">
        <w:rPr>
          <w:rFonts w:ascii="Arial Narrow" w:hAnsi="Arial Narrow"/>
        </w:rPr>
        <w:t>REQUIREMENT FOR SEX WORKERS TO BE CERTIFIED OR REGISTERED WITH POLICE</w:t>
      </w:r>
    </w:p>
    <w:p w14:paraId="0D9979B6" w14:textId="77777777" w:rsidR="00791C0C" w:rsidRPr="008014B2" w:rsidRDefault="00791C0C" w:rsidP="000F6158">
      <w:pPr>
        <w:rPr>
          <w:rFonts w:cs="Arial"/>
          <w:sz w:val="22"/>
          <w:szCs w:val="22"/>
        </w:rPr>
      </w:pPr>
    </w:p>
    <w:p w14:paraId="53DEF4D0" w14:textId="77279442" w:rsidR="006517B7" w:rsidRPr="008014B2" w:rsidRDefault="006835CF" w:rsidP="000F6158">
      <w:pPr>
        <w:rPr>
          <w:rFonts w:cs="Arial"/>
          <w:sz w:val="22"/>
          <w:szCs w:val="22"/>
        </w:rPr>
      </w:pPr>
      <w:r w:rsidRPr="008014B2">
        <w:rPr>
          <w:rFonts w:cs="Arial"/>
          <w:sz w:val="22"/>
          <w:szCs w:val="22"/>
        </w:rPr>
        <w:t xml:space="preserve">The Act requires sex workers who work for an </w:t>
      </w:r>
      <w:r w:rsidR="00791C0C" w:rsidRPr="008014B2">
        <w:rPr>
          <w:rFonts w:cs="Arial"/>
          <w:sz w:val="22"/>
          <w:szCs w:val="22"/>
        </w:rPr>
        <w:t xml:space="preserve">escort agency </w:t>
      </w:r>
      <w:r w:rsidRPr="008014B2">
        <w:rPr>
          <w:rFonts w:cs="Arial"/>
          <w:sz w:val="22"/>
          <w:szCs w:val="22"/>
        </w:rPr>
        <w:t>to obtain a certificate from the Commissioner of Police.</w:t>
      </w:r>
      <w:r w:rsidR="000F6158">
        <w:rPr>
          <w:rFonts w:cs="Arial"/>
          <w:sz w:val="22"/>
          <w:szCs w:val="22"/>
        </w:rPr>
        <w:t xml:space="preserve"> </w:t>
      </w:r>
      <w:r w:rsidR="00836164" w:rsidRPr="008014B2">
        <w:rPr>
          <w:rFonts w:cs="Arial"/>
          <w:sz w:val="22"/>
          <w:szCs w:val="22"/>
        </w:rPr>
        <w:t>The obligation is imposed on the escort agency to obtain the certificate for those sex workers they employ, thereby removing the direct relationship between sex work</w:t>
      </w:r>
      <w:r w:rsidR="00676D48" w:rsidRPr="008014B2">
        <w:rPr>
          <w:rFonts w:cs="Arial"/>
          <w:sz w:val="22"/>
          <w:szCs w:val="22"/>
        </w:rPr>
        <w:t>er</w:t>
      </w:r>
      <w:r w:rsidR="000F6158">
        <w:rPr>
          <w:rFonts w:cs="Arial"/>
          <w:sz w:val="22"/>
          <w:szCs w:val="22"/>
        </w:rPr>
        <w:t xml:space="preserve">s and the police. </w:t>
      </w:r>
      <w:r w:rsidR="00E44E4F" w:rsidRPr="008014B2">
        <w:rPr>
          <w:rFonts w:cs="Arial"/>
          <w:sz w:val="22"/>
          <w:szCs w:val="22"/>
        </w:rPr>
        <w:t xml:space="preserve">It is illegal for an escort agency to offer the </w:t>
      </w:r>
      <w:r w:rsidR="00BB38B8" w:rsidRPr="008014B2">
        <w:rPr>
          <w:rFonts w:cs="Arial"/>
          <w:sz w:val="22"/>
          <w:szCs w:val="22"/>
        </w:rPr>
        <w:t xml:space="preserve">sexual </w:t>
      </w:r>
      <w:r w:rsidR="00E44E4F" w:rsidRPr="008014B2">
        <w:rPr>
          <w:rFonts w:cs="Arial"/>
          <w:sz w:val="22"/>
          <w:szCs w:val="22"/>
        </w:rPr>
        <w:t xml:space="preserve">services </w:t>
      </w:r>
      <w:r w:rsidR="00836164" w:rsidRPr="008014B2">
        <w:rPr>
          <w:rFonts w:cs="Arial"/>
          <w:sz w:val="22"/>
          <w:szCs w:val="22"/>
        </w:rPr>
        <w:t>of a</w:t>
      </w:r>
      <w:r w:rsidR="00E44E4F" w:rsidRPr="008014B2">
        <w:rPr>
          <w:rFonts w:cs="Arial"/>
          <w:sz w:val="22"/>
          <w:szCs w:val="22"/>
        </w:rPr>
        <w:t xml:space="preserve"> sex worker</w:t>
      </w:r>
      <w:r w:rsidR="00836164" w:rsidRPr="008014B2">
        <w:rPr>
          <w:rFonts w:cs="Arial"/>
          <w:sz w:val="22"/>
          <w:szCs w:val="22"/>
        </w:rPr>
        <w:t xml:space="preserve"> who has not received a certificate</w:t>
      </w:r>
      <w:r w:rsidR="00C23950">
        <w:rPr>
          <w:rFonts w:cs="Arial"/>
          <w:sz w:val="22"/>
          <w:szCs w:val="22"/>
        </w:rPr>
        <w:t xml:space="preserve">. </w:t>
      </w:r>
      <w:r w:rsidR="00C24A1E" w:rsidRPr="008014B2">
        <w:rPr>
          <w:rFonts w:cs="Arial"/>
          <w:sz w:val="22"/>
          <w:szCs w:val="22"/>
        </w:rPr>
        <w:t xml:space="preserve">The Commissioner of Police may refuse the person a certificate if the person has a conviction for violence or drug related offences within the preceding </w:t>
      </w:r>
      <w:r w:rsidR="00676D48" w:rsidRPr="008014B2">
        <w:rPr>
          <w:rFonts w:cs="Arial"/>
          <w:sz w:val="22"/>
          <w:szCs w:val="22"/>
        </w:rPr>
        <w:t>10</w:t>
      </w:r>
      <w:r w:rsidR="00C24A1E" w:rsidRPr="008014B2">
        <w:rPr>
          <w:rFonts w:cs="Arial"/>
          <w:sz w:val="22"/>
          <w:szCs w:val="22"/>
        </w:rPr>
        <w:t xml:space="preserve"> years</w:t>
      </w:r>
      <w:r w:rsidR="00836164" w:rsidRPr="008014B2">
        <w:rPr>
          <w:rFonts w:cs="Arial"/>
          <w:sz w:val="22"/>
          <w:szCs w:val="22"/>
        </w:rPr>
        <w:t>, however such refusal does not prohibit the sex worker from offering sexual services as a solo worker</w:t>
      </w:r>
      <w:r w:rsidR="00676D48" w:rsidRPr="008014B2">
        <w:rPr>
          <w:rFonts w:cs="Arial"/>
          <w:sz w:val="22"/>
          <w:szCs w:val="22"/>
        </w:rPr>
        <w:t xml:space="preserve"> as there is</w:t>
      </w:r>
      <w:r w:rsidR="00836164" w:rsidRPr="008014B2">
        <w:rPr>
          <w:rFonts w:cs="Arial"/>
          <w:sz w:val="22"/>
          <w:szCs w:val="22"/>
        </w:rPr>
        <w:t xml:space="preserve"> no licensing or certificate controls for solo workers</w:t>
      </w:r>
      <w:r w:rsidR="00C24A1E" w:rsidRPr="008014B2">
        <w:rPr>
          <w:rFonts w:cs="Arial"/>
          <w:sz w:val="22"/>
          <w:szCs w:val="22"/>
        </w:rPr>
        <w:t>.  Currently</w:t>
      </w:r>
      <w:r w:rsidR="00567FD3" w:rsidRPr="008014B2">
        <w:rPr>
          <w:rFonts w:cs="Arial"/>
          <w:sz w:val="22"/>
          <w:szCs w:val="22"/>
        </w:rPr>
        <w:t>,</w:t>
      </w:r>
      <w:r w:rsidR="00C24A1E" w:rsidRPr="008014B2">
        <w:rPr>
          <w:rFonts w:cs="Arial"/>
          <w:sz w:val="22"/>
          <w:szCs w:val="22"/>
        </w:rPr>
        <w:t xml:space="preserve"> a</w:t>
      </w:r>
      <w:r w:rsidR="00517A30" w:rsidRPr="008014B2">
        <w:rPr>
          <w:rFonts w:cs="Arial"/>
          <w:sz w:val="22"/>
          <w:szCs w:val="22"/>
        </w:rPr>
        <w:t xml:space="preserve"> person’s registration remains on record for life, even if the person leaves the sex industry.</w:t>
      </w:r>
      <w:r w:rsidR="00080FFE">
        <w:rPr>
          <w:rFonts w:cs="Arial"/>
          <w:sz w:val="22"/>
          <w:szCs w:val="22"/>
        </w:rPr>
        <w:t xml:space="preserve"> There have been cases where registration as a sex worker has been used against sex workers after they have left the industry.</w:t>
      </w:r>
    </w:p>
    <w:p w14:paraId="2B62A428" w14:textId="77777777" w:rsidR="00C91294" w:rsidRPr="008014B2" w:rsidRDefault="00C91294" w:rsidP="000F6158">
      <w:pPr>
        <w:rPr>
          <w:rFonts w:cs="Arial"/>
          <w:sz w:val="22"/>
          <w:szCs w:val="22"/>
        </w:rPr>
      </w:pPr>
    </w:p>
    <w:p w14:paraId="02406F26" w14:textId="4BECDD56" w:rsidR="00517A30" w:rsidRPr="008014B2" w:rsidRDefault="006517B7" w:rsidP="000F6158">
      <w:pPr>
        <w:rPr>
          <w:rFonts w:cs="Arial"/>
          <w:sz w:val="22"/>
          <w:szCs w:val="22"/>
        </w:rPr>
      </w:pPr>
      <w:r w:rsidRPr="008014B2">
        <w:rPr>
          <w:rFonts w:cs="Arial"/>
          <w:sz w:val="22"/>
          <w:szCs w:val="22"/>
        </w:rPr>
        <w:t xml:space="preserve">The NT is the only jurisdiction that requires </w:t>
      </w:r>
      <w:r w:rsidR="00836164" w:rsidRPr="008014B2">
        <w:rPr>
          <w:rFonts w:cs="Arial"/>
          <w:sz w:val="22"/>
          <w:szCs w:val="22"/>
        </w:rPr>
        <w:t xml:space="preserve">certain sex </w:t>
      </w:r>
      <w:r w:rsidRPr="008014B2">
        <w:rPr>
          <w:rFonts w:cs="Arial"/>
          <w:sz w:val="22"/>
          <w:szCs w:val="22"/>
        </w:rPr>
        <w:t>workers to register with police</w:t>
      </w:r>
      <w:r w:rsidR="00836164" w:rsidRPr="008014B2">
        <w:rPr>
          <w:rFonts w:cs="Arial"/>
          <w:sz w:val="22"/>
          <w:szCs w:val="22"/>
        </w:rPr>
        <w:t xml:space="preserve"> via a certification </w:t>
      </w:r>
      <w:r w:rsidR="00332C37" w:rsidRPr="008014B2">
        <w:rPr>
          <w:rFonts w:cs="Arial"/>
          <w:sz w:val="22"/>
          <w:szCs w:val="22"/>
        </w:rPr>
        <w:t>process</w:t>
      </w:r>
      <w:r w:rsidR="00332C37">
        <w:rPr>
          <w:rFonts w:cs="Arial"/>
          <w:sz w:val="22"/>
          <w:szCs w:val="22"/>
        </w:rPr>
        <w:t>.</w:t>
      </w:r>
      <w:r w:rsidR="00332C37" w:rsidRPr="008014B2">
        <w:rPr>
          <w:rFonts w:cs="Arial"/>
          <w:sz w:val="22"/>
          <w:szCs w:val="22"/>
        </w:rPr>
        <w:t xml:space="preserve"> While</w:t>
      </w:r>
      <w:r w:rsidRPr="008014B2">
        <w:rPr>
          <w:rFonts w:cs="Arial"/>
          <w:sz w:val="22"/>
          <w:szCs w:val="22"/>
        </w:rPr>
        <w:t xml:space="preserve"> some interstate legislation requires the brothel operator to register with police, and most jurisdictions have some police involvement in the licence application process, an individual is not required to complete a registration process similar to </w:t>
      </w:r>
      <w:r w:rsidR="00BB38B8" w:rsidRPr="008014B2">
        <w:rPr>
          <w:rFonts w:cs="Arial"/>
          <w:sz w:val="22"/>
          <w:szCs w:val="22"/>
        </w:rPr>
        <w:t xml:space="preserve">that in </w:t>
      </w:r>
      <w:r w:rsidRPr="008014B2">
        <w:rPr>
          <w:rFonts w:cs="Arial"/>
          <w:sz w:val="22"/>
          <w:szCs w:val="22"/>
        </w:rPr>
        <w:t xml:space="preserve">the NT. </w:t>
      </w:r>
      <w:r w:rsidR="00517A30" w:rsidRPr="008014B2">
        <w:rPr>
          <w:rFonts w:cs="Arial"/>
          <w:sz w:val="22"/>
          <w:szCs w:val="22"/>
        </w:rPr>
        <w:t xml:space="preserve"> </w:t>
      </w:r>
    </w:p>
    <w:p w14:paraId="7CF4A565" w14:textId="77777777" w:rsidR="00C24A1E" w:rsidRPr="008014B2" w:rsidRDefault="00C24A1E" w:rsidP="000F6158">
      <w:pPr>
        <w:rPr>
          <w:rFonts w:cs="Arial"/>
          <w:sz w:val="22"/>
          <w:szCs w:val="22"/>
        </w:rPr>
      </w:pPr>
    </w:p>
    <w:p w14:paraId="507A146B" w14:textId="44D866CC" w:rsidR="00C91294" w:rsidRPr="008014B2" w:rsidRDefault="00E44E4F" w:rsidP="000F6158">
      <w:pPr>
        <w:rPr>
          <w:rFonts w:cs="Arial"/>
          <w:sz w:val="22"/>
          <w:szCs w:val="22"/>
        </w:rPr>
      </w:pPr>
      <w:r w:rsidRPr="008014B2">
        <w:rPr>
          <w:rFonts w:cs="Arial"/>
          <w:sz w:val="22"/>
          <w:szCs w:val="22"/>
        </w:rPr>
        <w:t>As part of the registration process, a person is required to complete a statutory declaration</w:t>
      </w:r>
      <w:r w:rsidR="00C23950">
        <w:rPr>
          <w:rFonts w:cs="Arial"/>
          <w:sz w:val="22"/>
          <w:szCs w:val="22"/>
        </w:rPr>
        <w:t xml:space="preserve">, </w:t>
      </w:r>
      <w:r w:rsidRPr="008014B2">
        <w:rPr>
          <w:rFonts w:cs="Arial"/>
          <w:sz w:val="22"/>
          <w:szCs w:val="22"/>
        </w:rPr>
        <w:t xml:space="preserve">prescribed under the </w:t>
      </w:r>
      <w:r w:rsidR="00567FD3" w:rsidRPr="008014B2">
        <w:rPr>
          <w:rFonts w:cs="Arial"/>
          <w:sz w:val="22"/>
          <w:szCs w:val="22"/>
        </w:rPr>
        <w:t>Act</w:t>
      </w:r>
      <w:r w:rsidR="00C23950">
        <w:rPr>
          <w:rFonts w:cs="Arial"/>
          <w:sz w:val="22"/>
          <w:szCs w:val="22"/>
        </w:rPr>
        <w:t>,</w:t>
      </w:r>
      <w:r w:rsidRPr="008014B2">
        <w:rPr>
          <w:rFonts w:cs="Arial"/>
          <w:sz w:val="22"/>
          <w:szCs w:val="22"/>
        </w:rPr>
        <w:t xml:space="preserve"> which asks questions that are no longer considered </w:t>
      </w:r>
      <w:r w:rsidR="008024E5" w:rsidRPr="008014B2">
        <w:rPr>
          <w:rFonts w:cs="Arial"/>
          <w:sz w:val="22"/>
          <w:szCs w:val="22"/>
        </w:rPr>
        <w:t>appropriate</w:t>
      </w:r>
      <w:r w:rsidRPr="008014B2">
        <w:rPr>
          <w:rFonts w:cs="Arial"/>
          <w:sz w:val="22"/>
          <w:szCs w:val="22"/>
        </w:rPr>
        <w:t xml:space="preserve"> e.g. ‘</w:t>
      </w:r>
      <w:r w:rsidRPr="008014B2">
        <w:rPr>
          <w:rFonts w:cs="Arial"/>
          <w:i/>
          <w:sz w:val="22"/>
          <w:szCs w:val="22"/>
        </w:rPr>
        <w:t>what is your weight</w:t>
      </w:r>
      <w:r w:rsidR="00517A30" w:rsidRPr="008014B2">
        <w:rPr>
          <w:rFonts w:cs="Arial"/>
          <w:i/>
          <w:sz w:val="22"/>
          <w:szCs w:val="22"/>
        </w:rPr>
        <w:t>?</w:t>
      </w:r>
      <w:r w:rsidRPr="008014B2">
        <w:rPr>
          <w:rFonts w:cs="Arial"/>
          <w:sz w:val="22"/>
          <w:szCs w:val="22"/>
        </w:rPr>
        <w:t>’, ‘</w:t>
      </w:r>
      <w:r w:rsidRPr="008014B2">
        <w:rPr>
          <w:rFonts w:cs="Arial"/>
          <w:i/>
          <w:sz w:val="22"/>
          <w:szCs w:val="22"/>
        </w:rPr>
        <w:t>what is your natural hair colour?</w:t>
      </w:r>
      <w:r w:rsidRPr="008014B2">
        <w:rPr>
          <w:rFonts w:cs="Arial"/>
          <w:sz w:val="22"/>
          <w:szCs w:val="22"/>
        </w:rPr>
        <w:t xml:space="preserve">’ </w:t>
      </w:r>
      <w:r w:rsidR="00517A30" w:rsidRPr="008014B2">
        <w:rPr>
          <w:rFonts w:cs="Arial"/>
          <w:sz w:val="22"/>
          <w:szCs w:val="22"/>
        </w:rPr>
        <w:t>etc.</w:t>
      </w:r>
      <w:r w:rsidR="000F6158">
        <w:rPr>
          <w:rFonts w:cs="Arial"/>
          <w:sz w:val="22"/>
          <w:szCs w:val="22"/>
        </w:rPr>
        <w:t xml:space="preserve"> </w:t>
      </w:r>
      <w:r w:rsidRPr="008014B2">
        <w:rPr>
          <w:rFonts w:cs="Arial"/>
          <w:sz w:val="22"/>
          <w:szCs w:val="22"/>
        </w:rPr>
        <w:t>Sex worker support organisations make the valid point that, in almost any other occupation, a prospective employee would have the right to refuse to answer questions of this nature and any employer would likely face scrutiny from the appropriate regulator.</w:t>
      </w:r>
      <w:r w:rsidR="00C91294" w:rsidRPr="008014B2">
        <w:rPr>
          <w:rFonts w:cs="Arial"/>
          <w:sz w:val="22"/>
          <w:szCs w:val="22"/>
        </w:rPr>
        <w:t xml:space="preserve"> </w:t>
      </w:r>
      <w:r w:rsidR="00676D48" w:rsidRPr="008014B2">
        <w:rPr>
          <w:rFonts w:cs="Arial"/>
          <w:sz w:val="22"/>
          <w:szCs w:val="22"/>
        </w:rPr>
        <w:t xml:space="preserve">  </w:t>
      </w:r>
    </w:p>
    <w:p w14:paraId="766E4008" w14:textId="77777777" w:rsidR="00C91294" w:rsidRPr="008014B2" w:rsidRDefault="00C91294" w:rsidP="000F6158">
      <w:pPr>
        <w:rPr>
          <w:rFonts w:cs="Arial"/>
          <w:sz w:val="22"/>
          <w:szCs w:val="22"/>
        </w:rPr>
      </w:pPr>
    </w:p>
    <w:p w14:paraId="7E9B7A13" w14:textId="0C72CCE2" w:rsidR="0077606D" w:rsidRPr="008014B2" w:rsidRDefault="00C91294" w:rsidP="000F6158">
      <w:pPr>
        <w:rPr>
          <w:rFonts w:cs="Arial"/>
          <w:sz w:val="22"/>
          <w:szCs w:val="22"/>
        </w:rPr>
      </w:pPr>
      <w:r w:rsidRPr="008014B2">
        <w:rPr>
          <w:rFonts w:cs="Arial"/>
          <w:sz w:val="22"/>
          <w:szCs w:val="22"/>
        </w:rPr>
        <w:t xml:space="preserve">Workers and industry support agencies state that the registration process is discriminatory and no longer appropriate in today’s employment climate and can also impact on future employment prospects because it remains on </w:t>
      </w:r>
      <w:r w:rsidR="00567FD3" w:rsidRPr="008014B2">
        <w:rPr>
          <w:rFonts w:cs="Arial"/>
          <w:sz w:val="22"/>
          <w:szCs w:val="22"/>
        </w:rPr>
        <w:t>a person’s</w:t>
      </w:r>
      <w:r w:rsidR="00C23950">
        <w:rPr>
          <w:rFonts w:cs="Arial"/>
          <w:sz w:val="22"/>
          <w:szCs w:val="22"/>
        </w:rPr>
        <w:t xml:space="preserve"> record for life. </w:t>
      </w:r>
      <w:r w:rsidR="00EA4ECA" w:rsidRPr="008014B2">
        <w:rPr>
          <w:rFonts w:cs="Arial"/>
          <w:sz w:val="22"/>
          <w:szCs w:val="22"/>
        </w:rPr>
        <w:t xml:space="preserve">Concerns have informally been raised of instances </w:t>
      </w:r>
      <w:r w:rsidR="00286A62" w:rsidRPr="008014B2">
        <w:rPr>
          <w:rFonts w:cs="Arial"/>
          <w:sz w:val="22"/>
          <w:szCs w:val="22"/>
        </w:rPr>
        <w:t xml:space="preserve">where </w:t>
      </w:r>
      <w:r w:rsidR="00EA4ECA" w:rsidRPr="008014B2">
        <w:rPr>
          <w:rFonts w:cs="Arial"/>
          <w:sz w:val="22"/>
          <w:szCs w:val="22"/>
        </w:rPr>
        <w:t xml:space="preserve">sex </w:t>
      </w:r>
      <w:r w:rsidRPr="008014B2">
        <w:rPr>
          <w:rFonts w:cs="Arial"/>
          <w:sz w:val="22"/>
          <w:szCs w:val="22"/>
        </w:rPr>
        <w:t>workers</w:t>
      </w:r>
      <w:r w:rsidR="00567FD3" w:rsidRPr="008014B2">
        <w:rPr>
          <w:rFonts w:cs="Arial"/>
          <w:sz w:val="22"/>
          <w:szCs w:val="22"/>
        </w:rPr>
        <w:t>,</w:t>
      </w:r>
      <w:r w:rsidR="00EA4ECA" w:rsidRPr="008014B2">
        <w:rPr>
          <w:rFonts w:cs="Arial"/>
          <w:sz w:val="22"/>
          <w:szCs w:val="22"/>
        </w:rPr>
        <w:t xml:space="preserve"> who have left the industry</w:t>
      </w:r>
      <w:r w:rsidR="00567FD3" w:rsidRPr="008014B2">
        <w:rPr>
          <w:rFonts w:cs="Arial"/>
          <w:sz w:val="22"/>
          <w:szCs w:val="22"/>
        </w:rPr>
        <w:t>,</w:t>
      </w:r>
      <w:r w:rsidRPr="008014B2">
        <w:rPr>
          <w:rFonts w:cs="Arial"/>
          <w:sz w:val="22"/>
          <w:szCs w:val="22"/>
        </w:rPr>
        <w:t xml:space="preserve"> </w:t>
      </w:r>
      <w:r w:rsidR="00567FD3" w:rsidRPr="008014B2">
        <w:rPr>
          <w:rFonts w:cs="Arial"/>
          <w:sz w:val="22"/>
          <w:szCs w:val="22"/>
        </w:rPr>
        <w:t>hav</w:t>
      </w:r>
      <w:r w:rsidR="00286A62" w:rsidRPr="008014B2">
        <w:rPr>
          <w:rFonts w:cs="Arial"/>
          <w:sz w:val="22"/>
          <w:szCs w:val="22"/>
        </w:rPr>
        <w:t>e had</w:t>
      </w:r>
      <w:r w:rsidRPr="008014B2">
        <w:rPr>
          <w:rFonts w:cs="Arial"/>
          <w:sz w:val="22"/>
          <w:szCs w:val="22"/>
        </w:rPr>
        <w:t xml:space="preserve"> t</w:t>
      </w:r>
      <w:r w:rsidR="00EA4ECA" w:rsidRPr="008014B2">
        <w:rPr>
          <w:rFonts w:cs="Arial"/>
          <w:sz w:val="22"/>
          <w:szCs w:val="22"/>
        </w:rPr>
        <w:t xml:space="preserve">heir details illegally revealed, thereby </w:t>
      </w:r>
      <w:r w:rsidRPr="008014B2">
        <w:rPr>
          <w:rFonts w:cs="Arial"/>
          <w:sz w:val="22"/>
          <w:szCs w:val="22"/>
        </w:rPr>
        <w:t>affect</w:t>
      </w:r>
      <w:r w:rsidR="00EA4ECA" w:rsidRPr="008014B2">
        <w:rPr>
          <w:rFonts w:cs="Arial"/>
          <w:sz w:val="22"/>
          <w:szCs w:val="22"/>
        </w:rPr>
        <w:t>ing</w:t>
      </w:r>
      <w:r w:rsidRPr="008014B2">
        <w:rPr>
          <w:rFonts w:cs="Arial"/>
          <w:sz w:val="22"/>
          <w:szCs w:val="22"/>
        </w:rPr>
        <w:t xml:space="preserve"> their ability to gain work in other industries, particularly where a police clearance is required. </w:t>
      </w:r>
      <w:r w:rsidR="00676D48" w:rsidRPr="008014B2">
        <w:rPr>
          <w:rFonts w:cs="Arial"/>
          <w:sz w:val="22"/>
          <w:szCs w:val="22"/>
        </w:rPr>
        <w:t xml:space="preserve"> </w:t>
      </w:r>
    </w:p>
    <w:p w14:paraId="2DA71ED1" w14:textId="77777777" w:rsidR="0077606D" w:rsidRPr="008014B2" w:rsidRDefault="0077606D" w:rsidP="000F6158">
      <w:pPr>
        <w:rPr>
          <w:rFonts w:cs="Arial"/>
          <w:sz w:val="22"/>
          <w:szCs w:val="22"/>
        </w:rPr>
      </w:pPr>
    </w:p>
    <w:p w14:paraId="7F5611C3" w14:textId="1B57549D" w:rsidR="00A87E64" w:rsidRPr="008014B2" w:rsidRDefault="00C67F64" w:rsidP="000F6158">
      <w:pPr>
        <w:rPr>
          <w:rFonts w:cs="Arial"/>
          <w:sz w:val="22"/>
          <w:szCs w:val="22"/>
        </w:rPr>
      </w:pPr>
      <w:r w:rsidRPr="008014B2">
        <w:rPr>
          <w:rFonts w:cs="Arial"/>
          <w:sz w:val="22"/>
          <w:szCs w:val="22"/>
        </w:rPr>
        <w:t>Victoria is another jurisdiction which requires sex workers to be registered, creating criminal offences for those who offer</w:t>
      </w:r>
      <w:r w:rsidR="004833C9">
        <w:rPr>
          <w:rFonts w:cs="Arial"/>
          <w:sz w:val="22"/>
          <w:szCs w:val="22"/>
        </w:rPr>
        <w:t xml:space="preserve"> sexual services who are not. </w:t>
      </w:r>
      <w:r w:rsidRPr="008014B2">
        <w:rPr>
          <w:rFonts w:cs="Arial"/>
          <w:sz w:val="22"/>
          <w:szCs w:val="22"/>
        </w:rPr>
        <w:t>This system was criticised by the New South Wales Select Committee on the Regulation of Brothels in 2015, with the Commission not supporting the creation of a register of sex workers in NSW in any form</w:t>
      </w:r>
      <w:r w:rsidRPr="008014B2">
        <w:rPr>
          <w:rStyle w:val="FootnoteReference"/>
          <w:rFonts w:cs="Arial"/>
          <w:sz w:val="22"/>
          <w:szCs w:val="22"/>
        </w:rPr>
        <w:footnoteReference w:id="15"/>
      </w:r>
      <w:r w:rsidR="00C23950">
        <w:rPr>
          <w:rFonts w:cs="Arial"/>
          <w:sz w:val="22"/>
          <w:szCs w:val="22"/>
        </w:rPr>
        <w:t xml:space="preserve">. </w:t>
      </w:r>
      <w:r w:rsidR="00A87E64" w:rsidRPr="008014B2">
        <w:rPr>
          <w:rFonts w:cs="Arial"/>
          <w:sz w:val="22"/>
          <w:szCs w:val="22"/>
        </w:rPr>
        <w:t xml:space="preserve">In reaching this position the Commission found: </w:t>
      </w:r>
    </w:p>
    <w:p w14:paraId="23F45DE1" w14:textId="77777777" w:rsidR="00A87E64" w:rsidRPr="008014B2" w:rsidRDefault="00A87E64" w:rsidP="000F6158">
      <w:pPr>
        <w:autoSpaceDE w:val="0"/>
        <w:autoSpaceDN w:val="0"/>
        <w:adjustRightInd w:val="0"/>
        <w:rPr>
          <w:rFonts w:ascii="Calibri" w:hAnsi="Calibri" w:cs="Calibri"/>
          <w:color w:val="000000"/>
        </w:rPr>
      </w:pPr>
    </w:p>
    <w:p w14:paraId="70C233E9" w14:textId="53D9F090" w:rsidR="00A87E64" w:rsidRPr="008014B2" w:rsidRDefault="00A87E64" w:rsidP="000F6158">
      <w:pPr>
        <w:pStyle w:val="ListParagraph"/>
        <w:numPr>
          <w:ilvl w:val="0"/>
          <w:numId w:val="25"/>
        </w:numPr>
        <w:autoSpaceDE w:val="0"/>
        <w:autoSpaceDN w:val="0"/>
        <w:adjustRightInd w:val="0"/>
        <w:rPr>
          <w:rFonts w:cs="Arial"/>
          <w:sz w:val="22"/>
          <w:szCs w:val="22"/>
        </w:rPr>
      </w:pPr>
      <w:r w:rsidRPr="008014B2">
        <w:rPr>
          <w:rFonts w:cs="Arial"/>
          <w:sz w:val="22"/>
          <w:szCs w:val="22"/>
        </w:rPr>
        <w:t>Victoria registers some sex workers and the registration of sex workers provides the potential for a lifetime of stigma for sex workers, many of whom work in the industry for o</w:t>
      </w:r>
      <w:r w:rsidR="000F6158">
        <w:rPr>
          <w:rFonts w:cs="Arial"/>
          <w:sz w:val="22"/>
          <w:szCs w:val="22"/>
        </w:rPr>
        <w:t>nly a small part of their lives.</w:t>
      </w:r>
    </w:p>
    <w:p w14:paraId="654E742B" w14:textId="77777777" w:rsidR="00A87E64" w:rsidRPr="008014B2" w:rsidRDefault="00A87E64" w:rsidP="000F6158">
      <w:pPr>
        <w:pStyle w:val="ListParagraph"/>
        <w:autoSpaceDE w:val="0"/>
        <w:autoSpaceDN w:val="0"/>
        <w:adjustRightInd w:val="0"/>
        <w:rPr>
          <w:rFonts w:cs="Arial"/>
          <w:sz w:val="22"/>
          <w:szCs w:val="22"/>
        </w:rPr>
      </w:pPr>
    </w:p>
    <w:p w14:paraId="0DCB7FA6" w14:textId="6080A0F7" w:rsidR="00A87E64" w:rsidRPr="008014B2" w:rsidRDefault="00A87E64" w:rsidP="000F6158">
      <w:pPr>
        <w:pStyle w:val="ListParagraph"/>
        <w:numPr>
          <w:ilvl w:val="0"/>
          <w:numId w:val="25"/>
        </w:numPr>
        <w:autoSpaceDE w:val="0"/>
        <w:autoSpaceDN w:val="0"/>
        <w:adjustRightInd w:val="0"/>
        <w:spacing w:after="257"/>
        <w:rPr>
          <w:rFonts w:cs="Arial"/>
          <w:sz w:val="22"/>
          <w:szCs w:val="22"/>
        </w:rPr>
      </w:pPr>
      <w:r w:rsidRPr="008014B2">
        <w:rPr>
          <w:rFonts w:cs="Arial"/>
          <w:sz w:val="22"/>
          <w:szCs w:val="22"/>
        </w:rPr>
        <w:t>Medical experts consider the registration of sex workers would probably have n</w:t>
      </w:r>
      <w:r w:rsidR="000F6158">
        <w:rPr>
          <w:rFonts w:cs="Arial"/>
          <w:sz w:val="22"/>
          <w:szCs w:val="22"/>
        </w:rPr>
        <w:t>egative public health outcomes.</w:t>
      </w:r>
    </w:p>
    <w:p w14:paraId="52ECB79B" w14:textId="77777777" w:rsidR="00A87E64" w:rsidRPr="008014B2" w:rsidRDefault="00A87E64" w:rsidP="000F6158">
      <w:pPr>
        <w:pStyle w:val="ListParagraph"/>
        <w:numPr>
          <w:ilvl w:val="0"/>
          <w:numId w:val="25"/>
        </w:numPr>
        <w:autoSpaceDE w:val="0"/>
        <w:autoSpaceDN w:val="0"/>
        <w:adjustRightInd w:val="0"/>
        <w:rPr>
          <w:rFonts w:cs="Arial"/>
          <w:sz w:val="22"/>
          <w:szCs w:val="22"/>
        </w:rPr>
      </w:pPr>
      <w:r w:rsidRPr="008014B2">
        <w:rPr>
          <w:rFonts w:cs="Arial"/>
          <w:sz w:val="22"/>
          <w:szCs w:val="22"/>
        </w:rPr>
        <w:t>Registration of sex workers is not otherwise justified by the small benefits to be derived from such a system</w:t>
      </w:r>
      <w:r w:rsidRPr="008014B2">
        <w:rPr>
          <w:rStyle w:val="FootnoteReference"/>
          <w:rFonts w:cs="Arial"/>
          <w:sz w:val="22"/>
          <w:szCs w:val="22"/>
        </w:rPr>
        <w:footnoteReference w:id="16"/>
      </w:r>
      <w:r w:rsidRPr="008014B2">
        <w:rPr>
          <w:rFonts w:cs="Arial"/>
          <w:sz w:val="22"/>
          <w:szCs w:val="22"/>
        </w:rPr>
        <w:t xml:space="preserve">. </w:t>
      </w:r>
    </w:p>
    <w:p w14:paraId="5E4C86E7" w14:textId="77777777" w:rsidR="00B7202C" w:rsidRPr="008014B2" w:rsidRDefault="00B7202C" w:rsidP="000F6158">
      <w:pPr>
        <w:pStyle w:val="Heading3"/>
        <w:keepNext/>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 xml:space="preserve">Consultation questions </w:t>
      </w:r>
    </w:p>
    <w:p w14:paraId="0C106E93" w14:textId="77777777" w:rsidR="008C7E79" w:rsidRDefault="00AC4C8A" w:rsidP="008C7E79">
      <w:pPr>
        <w:pStyle w:val="ListParagraph"/>
        <w:numPr>
          <w:ilvl w:val="0"/>
          <w:numId w:val="14"/>
        </w:numPr>
        <w:rPr>
          <w:rFonts w:cs="Arial"/>
          <w:sz w:val="22"/>
          <w:szCs w:val="22"/>
        </w:rPr>
      </w:pPr>
      <w:r w:rsidRPr="008014B2">
        <w:rPr>
          <w:rFonts w:cs="Arial"/>
          <w:sz w:val="22"/>
          <w:szCs w:val="22"/>
        </w:rPr>
        <w:t xml:space="preserve">Should </w:t>
      </w:r>
      <w:r w:rsidR="005A2D95" w:rsidRPr="008014B2">
        <w:rPr>
          <w:rFonts w:cs="Arial"/>
          <w:sz w:val="22"/>
          <w:szCs w:val="22"/>
        </w:rPr>
        <w:t xml:space="preserve">workers </w:t>
      </w:r>
      <w:r w:rsidRPr="008014B2">
        <w:rPr>
          <w:rFonts w:cs="Arial"/>
          <w:sz w:val="22"/>
          <w:szCs w:val="22"/>
        </w:rPr>
        <w:t>have to register with Police to</w:t>
      </w:r>
      <w:r w:rsidR="007F40D5" w:rsidRPr="008014B2">
        <w:rPr>
          <w:rFonts w:cs="Arial"/>
          <w:sz w:val="22"/>
          <w:szCs w:val="22"/>
        </w:rPr>
        <w:t xml:space="preserve"> engage in sexual services</w:t>
      </w:r>
      <w:r w:rsidR="00313620" w:rsidRPr="008014B2">
        <w:rPr>
          <w:rFonts w:cs="Arial"/>
          <w:sz w:val="22"/>
          <w:szCs w:val="22"/>
        </w:rPr>
        <w:t xml:space="preserve">? </w:t>
      </w:r>
    </w:p>
    <w:p w14:paraId="1910EC22" w14:textId="6D6EB8D1" w:rsidR="00BF4A53" w:rsidRPr="008C7E79" w:rsidRDefault="00AC4C8A" w:rsidP="008C7E79">
      <w:pPr>
        <w:pStyle w:val="ListParagraph"/>
        <w:numPr>
          <w:ilvl w:val="0"/>
          <w:numId w:val="14"/>
        </w:numPr>
        <w:rPr>
          <w:rFonts w:cs="Arial"/>
          <w:sz w:val="22"/>
          <w:szCs w:val="22"/>
        </w:rPr>
      </w:pPr>
      <w:r w:rsidRPr="008C7E79">
        <w:rPr>
          <w:rFonts w:cs="Arial"/>
          <w:sz w:val="22"/>
          <w:szCs w:val="22"/>
        </w:rPr>
        <w:t>S</w:t>
      </w:r>
      <w:r w:rsidR="00BF4A53" w:rsidRPr="008C7E79">
        <w:rPr>
          <w:rFonts w:cs="Arial"/>
          <w:sz w:val="22"/>
          <w:szCs w:val="22"/>
        </w:rPr>
        <w:t xml:space="preserve">hould registration information be destroyed once the sex worker </w:t>
      </w:r>
      <w:r w:rsidR="005A2D95" w:rsidRPr="008C7E79">
        <w:rPr>
          <w:rFonts w:cs="Arial"/>
          <w:sz w:val="22"/>
          <w:szCs w:val="22"/>
        </w:rPr>
        <w:t>leaves</w:t>
      </w:r>
      <w:r w:rsidR="00BF4A53" w:rsidRPr="008C7E79">
        <w:rPr>
          <w:rFonts w:cs="Arial"/>
          <w:sz w:val="22"/>
          <w:szCs w:val="22"/>
        </w:rPr>
        <w:t xml:space="preserve"> the industry? </w:t>
      </w:r>
    </w:p>
    <w:p w14:paraId="393FA37A" w14:textId="77777777" w:rsidR="00E44E4F" w:rsidRPr="008014B2" w:rsidRDefault="00E44E4F" w:rsidP="000F6158">
      <w:pPr>
        <w:rPr>
          <w:rFonts w:cs="Arial"/>
          <w:sz w:val="22"/>
          <w:szCs w:val="22"/>
        </w:rPr>
      </w:pPr>
    </w:p>
    <w:p w14:paraId="596F51F7" w14:textId="77777777" w:rsidR="00A65B5F" w:rsidRPr="008014B2" w:rsidRDefault="00A65B5F" w:rsidP="000F6158">
      <w:pPr>
        <w:rPr>
          <w:rFonts w:cs="Arial"/>
          <w:sz w:val="22"/>
          <w:szCs w:val="22"/>
        </w:rPr>
      </w:pPr>
    </w:p>
    <w:p w14:paraId="1EA857FC" w14:textId="77777777" w:rsidR="00AF15E8" w:rsidRPr="008014B2" w:rsidRDefault="00A65B5F" w:rsidP="000F6158">
      <w:pPr>
        <w:pStyle w:val="Heading2"/>
        <w:rPr>
          <w:rFonts w:ascii="Arial Narrow" w:hAnsi="Arial Narrow"/>
        </w:rPr>
      </w:pPr>
      <w:r w:rsidRPr="008014B2">
        <w:rPr>
          <w:rFonts w:ascii="Arial Narrow" w:hAnsi="Arial Narrow"/>
        </w:rPr>
        <w:t xml:space="preserve">ILLEGAL BROTHELS </w:t>
      </w:r>
    </w:p>
    <w:p w14:paraId="3F2EEDF0" w14:textId="77777777" w:rsidR="00676D48" w:rsidRPr="008014B2" w:rsidRDefault="00676D48" w:rsidP="000F6158">
      <w:pPr>
        <w:pStyle w:val="Heading3"/>
        <w:keepNext/>
        <w:spacing w:before="120" w:beforeAutospacing="0"/>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What is the problem?</w:t>
      </w:r>
    </w:p>
    <w:p w14:paraId="066AD4C0" w14:textId="57AC46DD" w:rsidR="00EA4ECA" w:rsidRPr="008014B2" w:rsidRDefault="00286A62" w:rsidP="000F6158">
      <w:pPr>
        <w:rPr>
          <w:rFonts w:cs="Arial"/>
          <w:sz w:val="22"/>
          <w:szCs w:val="22"/>
        </w:rPr>
      </w:pPr>
      <w:r w:rsidRPr="008014B2">
        <w:rPr>
          <w:rFonts w:cs="Arial"/>
          <w:sz w:val="22"/>
          <w:szCs w:val="22"/>
        </w:rPr>
        <w:t>T</w:t>
      </w:r>
      <w:r w:rsidR="00A65B5F" w:rsidRPr="008014B2">
        <w:rPr>
          <w:rFonts w:cs="Arial"/>
          <w:sz w:val="22"/>
          <w:szCs w:val="22"/>
        </w:rPr>
        <w:t xml:space="preserve">here is community concern regarding the apparent increase of illegal brothels operating as </w:t>
      </w:r>
      <w:r w:rsidR="000F6158">
        <w:rPr>
          <w:rFonts w:cs="Arial"/>
          <w:sz w:val="22"/>
          <w:szCs w:val="22"/>
        </w:rPr>
        <w:t xml:space="preserve">massage parlours. </w:t>
      </w:r>
      <w:r w:rsidR="00EA4ECA" w:rsidRPr="008014B2">
        <w:rPr>
          <w:rFonts w:cs="Arial"/>
          <w:sz w:val="22"/>
          <w:szCs w:val="22"/>
        </w:rPr>
        <w:t xml:space="preserve">In addition to this, solo workers are prohibited from operating from their homes as this would constitute an illegal brothel.  </w:t>
      </w:r>
    </w:p>
    <w:p w14:paraId="4B7084F1" w14:textId="77777777" w:rsidR="00313F43" w:rsidRPr="008014B2" w:rsidRDefault="00313F43" w:rsidP="000F6158">
      <w:pPr>
        <w:rPr>
          <w:rFonts w:cs="Arial"/>
          <w:sz w:val="22"/>
          <w:szCs w:val="22"/>
        </w:rPr>
      </w:pPr>
    </w:p>
    <w:p w14:paraId="59E257E9" w14:textId="0CD66A31" w:rsidR="00260307" w:rsidRPr="008014B2" w:rsidRDefault="00260307" w:rsidP="000F6158">
      <w:pPr>
        <w:rPr>
          <w:rFonts w:cs="Arial"/>
          <w:sz w:val="22"/>
          <w:szCs w:val="22"/>
        </w:rPr>
      </w:pPr>
      <w:r w:rsidRPr="008014B2">
        <w:rPr>
          <w:rFonts w:cs="Arial"/>
          <w:sz w:val="22"/>
          <w:szCs w:val="22"/>
        </w:rPr>
        <w:t>There are concerns that under the current legislation, there are insufficient powers provided to effectively investigate such business operations, and therefore prosecute illegal activity. Under current legislation, a successful prosecution requires establishing that the owner or proprietor had knowledge of the sexual service occurring. This is generally frustrated by the businesses being structured in such a way that the cost for sexual service is negotiated directly between client and masseuse, indepe</w:t>
      </w:r>
      <w:r w:rsidR="000F6158">
        <w:rPr>
          <w:rFonts w:cs="Arial"/>
          <w:sz w:val="22"/>
          <w:szCs w:val="22"/>
        </w:rPr>
        <w:t xml:space="preserve">ndent of the owner/proprietor. </w:t>
      </w:r>
      <w:r w:rsidRPr="008014B2">
        <w:rPr>
          <w:rFonts w:cs="Arial"/>
          <w:sz w:val="22"/>
          <w:szCs w:val="22"/>
        </w:rPr>
        <w:t>Further to this, it can be difficult to secure the required evidence of any crime when workers willingly undertake illegal sex work in order to obtain their end goal, usually to gain permanent Australian residency, while presenting as legitimate workers under work visas in health or beauty roles.</w:t>
      </w:r>
    </w:p>
    <w:p w14:paraId="0C354C28" w14:textId="77777777" w:rsidR="00313F43" w:rsidRPr="008014B2" w:rsidRDefault="00313F43" w:rsidP="000F6158">
      <w:pPr>
        <w:rPr>
          <w:rFonts w:cs="Arial"/>
          <w:sz w:val="22"/>
          <w:szCs w:val="22"/>
        </w:rPr>
      </w:pPr>
    </w:p>
    <w:p w14:paraId="5883880E" w14:textId="0C0F2D64" w:rsidR="00C44415" w:rsidRPr="008014B2" w:rsidRDefault="00C44415" w:rsidP="000F6158">
      <w:pPr>
        <w:rPr>
          <w:rFonts w:cs="Arial"/>
          <w:sz w:val="22"/>
          <w:szCs w:val="22"/>
        </w:rPr>
      </w:pPr>
      <w:r w:rsidRPr="008014B2">
        <w:rPr>
          <w:rFonts w:cs="Arial"/>
          <w:sz w:val="22"/>
          <w:szCs w:val="22"/>
        </w:rPr>
        <w:lastRenderedPageBreak/>
        <w:t xml:space="preserve">The </w:t>
      </w:r>
      <w:r w:rsidR="00F6152B">
        <w:rPr>
          <w:rFonts w:cs="Arial"/>
          <w:sz w:val="22"/>
          <w:szCs w:val="22"/>
        </w:rPr>
        <w:t>decriminalisation</w:t>
      </w:r>
      <w:r w:rsidR="00F6152B" w:rsidRPr="008014B2">
        <w:rPr>
          <w:rFonts w:cs="Arial"/>
          <w:sz w:val="22"/>
          <w:szCs w:val="22"/>
        </w:rPr>
        <w:t xml:space="preserve"> </w:t>
      </w:r>
      <w:r w:rsidRPr="008014B2">
        <w:rPr>
          <w:rFonts w:cs="Arial"/>
          <w:sz w:val="22"/>
          <w:szCs w:val="22"/>
        </w:rPr>
        <w:t>of brothels would allow for the establishment of specific places where people could go to</w:t>
      </w:r>
      <w:r w:rsidR="00DC7C2C" w:rsidRPr="008014B2">
        <w:rPr>
          <w:rFonts w:cs="Arial"/>
          <w:sz w:val="22"/>
          <w:szCs w:val="22"/>
        </w:rPr>
        <w:t xml:space="preserve"> receive sexual serv</w:t>
      </w:r>
      <w:r w:rsidR="00C23950">
        <w:rPr>
          <w:rFonts w:cs="Arial"/>
          <w:sz w:val="22"/>
          <w:szCs w:val="22"/>
        </w:rPr>
        <w:t xml:space="preserve">ices. </w:t>
      </w:r>
      <w:r w:rsidR="00DC7C2C" w:rsidRPr="008014B2">
        <w:rPr>
          <w:rFonts w:cs="Arial"/>
          <w:sz w:val="22"/>
          <w:szCs w:val="22"/>
        </w:rPr>
        <w:t xml:space="preserve">It would not necessarily mean the end of escort agencies or solo workers but would provide a legal place rather than the purported illegal </w:t>
      </w:r>
      <w:r w:rsidR="007202B5" w:rsidRPr="008014B2">
        <w:rPr>
          <w:rFonts w:cs="Arial"/>
          <w:sz w:val="22"/>
          <w:szCs w:val="22"/>
        </w:rPr>
        <w:t>activity</w:t>
      </w:r>
      <w:r w:rsidR="00DC7C2C" w:rsidRPr="008014B2">
        <w:rPr>
          <w:rFonts w:cs="Arial"/>
          <w:sz w:val="22"/>
          <w:szCs w:val="22"/>
        </w:rPr>
        <w:t xml:space="preserve"> currently found in the Territory.</w:t>
      </w:r>
      <w:r w:rsidR="000F6158">
        <w:rPr>
          <w:rFonts w:cs="Arial"/>
          <w:sz w:val="22"/>
          <w:szCs w:val="22"/>
        </w:rPr>
        <w:t xml:space="preserve"> </w:t>
      </w:r>
      <w:r w:rsidR="00567FD3" w:rsidRPr="008014B2">
        <w:rPr>
          <w:rFonts w:cs="Arial"/>
          <w:sz w:val="22"/>
          <w:szCs w:val="22"/>
        </w:rPr>
        <w:t xml:space="preserve">Workers </w:t>
      </w:r>
      <w:r w:rsidR="009170CC" w:rsidRPr="008014B2">
        <w:rPr>
          <w:rFonts w:cs="Arial"/>
          <w:sz w:val="22"/>
          <w:szCs w:val="22"/>
        </w:rPr>
        <w:t xml:space="preserve">may see the legalisation of brothels as a way to offer their services in a more transparent manner without fear of </w:t>
      </w:r>
      <w:r w:rsidR="00BD5C80" w:rsidRPr="008014B2">
        <w:rPr>
          <w:rFonts w:cs="Arial"/>
          <w:sz w:val="22"/>
          <w:szCs w:val="22"/>
        </w:rPr>
        <w:t>retribution from</w:t>
      </w:r>
      <w:r w:rsidR="009170CC" w:rsidRPr="008014B2">
        <w:rPr>
          <w:rFonts w:cs="Arial"/>
          <w:sz w:val="22"/>
          <w:szCs w:val="22"/>
        </w:rPr>
        <w:t xml:space="preserve"> the owner/proprietor or the authorities.</w:t>
      </w:r>
      <w:r w:rsidR="00F6152B">
        <w:rPr>
          <w:rFonts w:cs="Arial"/>
          <w:sz w:val="22"/>
          <w:szCs w:val="22"/>
        </w:rPr>
        <w:t xml:space="preserve"> These locations would be regulated and the workers within these businesses would have access to industrial protections.</w:t>
      </w:r>
    </w:p>
    <w:p w14:paraId="49076737" w14:textId="7D17C8D2" w:rsidR="006B7952" w:rsidRPr="008014B2" w:rsidRDefault="00882BFB" w:rsidP="000F6158">
      <w:pPr>
        <w:pStyle w:val="Heading3"/>
        <w:keepNext/>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H</w:t>
      </w:r>
      <w:r w:rsidR="006253C7" w:rsidRPr="008014B2">
        <w:rPr>
          <w:rFonts w:ascii="Arial Narrow" w:eastAsiaTheme="majorEastAsia" w:hAnsi="Arial Narrow" w:cstheme="majorBidi"/>
          <w:b w:val="0"/>
          <w:bCs w:val="0"/>
          <w:color w:val="365F91" w:themeColor="accent1" w:themeShade="BF"/>
          <w:sz w:val="26"/>
          <w:szCs w:val="26"/>
        </w:rPr>
        <w:t>ow are brothels regulated</w:t>
      </w:r>
    </w:p>
    <w:p w14:paraId="3C0F7290" w14:textId="2819559F" w:rsidR="007202B5" w:rsidRPr="008014B2" w:rsidRDefault="00CA1F87" w:rsidP="000F6158">
      <w:pPr>
        <w:keepNext/>
        <w:rPr>
          <w:rFonts w:cs="Arial"/>
          <w:sz w:val="22"/>
          <w:szCs w:val="22"/>
        </w:rPr>
      </w:pPr>
      <w:r w:rsidRPr="008014B2">
        <w:rPr>
          <w:rFonts w:cs="Arial"/>
          <w:sz w:val="22"/>
          <w:szCs w:val="22"/>
        </w:rPr>
        <w:t xml:space="preserve">Recommendations to </w:t>
      </w:r>
      <w:r w:rsidR="00611008" w:rsidRPr="008014B2">
        <w:rPr>
          <w:rFonts w:cs="Arial"/>
          <w:sz w:val="22"/>
          <w:szCs w:val="22"/>
        </w:rPr>
        <w:t xml:space="preserve">decriminalise </w:t>
      </w:r>
      <w:r w:rsidRPr="008014B2">
        <w:rPr>
          <w:rFonts w:cs="Arial"/>
          <w:sz w:val="22"/>
          <w:szCs w:val="22"/>
        </w:rPr>
        <w:t xml:space="preserve">brothels have previously been made in the Northern Territory. </w:t>
      </w:r>
      <w:r w:rsidR="007202B5" w:rsidRPr="008014B2">
        <w:rPr>
          <w:rFonts w:cs="Arial"/>
          <w:sz w:val="22"/>
          <w:szCs w:val="22"/>
        </w:rPr>
        <w:t>The</w:t>
      </w:r>
      <w:r w:rsidRPr="008014B2">
        <w:rPr>
          <w:rFonts w:cs="Arial"/>
          <w:sz w:val="22"/>
          <w:szCs w:val="22"/>
        </w:rPr>
        <w:t xml:space="preserve"> first recommendation for the </w:t>
      </w:r>
      <w:r w:rsidR="00611008" w:rsidRPr="008014B2">
        <w:rPr>
          <w:rFonts w:cs="Arial"/>
          <w:sz w:val="22"/>
          <w:szCs w:val="22"/>
        </w:rPr>
        <w:t xml:space="preserve">decriminalisation </w:t>
      </w:r>
      <w:r w:rsidRPr="008014B2">
        <w:rPr>
          <w:rFonts w:cs="Arial"/>
          <w:sz w:val="22"/>
          <w:szCs w:val="22"/>
        </w:rPr>
        <w:t xml:space="preserve">of </w:t>
      </w:r>
      <w:r w:rsidR="00720B12" w:rsidRPr="008014B2">
        <w:rPr>
          <w:rFonts w:cs="Arial"/>
          <w:sz w:val="22"/>
          <w:szCs w:val="22"/>
        </w:rPr>
        <w:t xml:space="preserve">brothels was made in 1993 in first annual report of the former </w:t>
      </w:r>
      <w:r w:rsidR="000F6158">
        <w:rPr>
          <w:rFonts w:cs="Arial"/>
          <w:sz w:val="22"/>
          <w:szCs w:val="22"/>
        </w:rPr>
        <w:t xml:space="preserve">Escort Agency Licensing Board. </w:t>
      </w:r>
      <w:r w:rsidR="00720B12" w:rsidRPr="008014B2">
        <w:rPr>
          <w:rFonts w:cs="Arial"/>
          <w:sz w:val="22"/>
          <w:szCs w:val="22"/>
        </w:rPr>
        <w:t>The Five Year Review</w:t>
      </w:r>
      <w:r w:rsidR="00D44C4A" w:rsidRPr="008014B2">
        <w:rPr>
          <w:rFonts w:cs="Arial"/>
          <w:sz w:val="22"/>
          <w:szCs w:val="22"/>
        </w:rPr>
        <w:t xml:space="preserve"> also recommended the </w:t>
      </w:r>
      <w:r w:rsidR="00611008" w:rsidRPr="008014B2">
        <w:rPr>
          <w:rFonts w:cs="Arial"/>
          <w:sz w:val="22"/>
          <w:szCs w:val="22"/>
        </w:rPr>
        <w:t xml:space="preserve">decriminalisation </w:t>
      </w:r>
      <w:r w:rsidR="00A87E64" w:rsidRPr="008014B2">
        <w:rPr>
          <w:rFonts w:cs="Arial"/>
          <w:sz w:val="22"/>
          <w:szCs w:val="22"/>
        </w:rPr>
        <w:t>of brothels</w:t>
      </w:r>
      <w:r w:rsidR="00D44C4A" w:rsidRPr="008014B2">
        <w:rPr>
          <w:rStyle w:val="FootnoteReference"/>
          <w:rFonts w:cs="Arial"/>
          <w:sz w:val="22"/>
          <w:szCs w:val="22"/>
        </w:rPr>
        <w:footnoteReference w:id="17"/>
      </w:r>
      <w:r w:rsidR="007202B5" w:rsidRPr="008014B2">
        <w:rPr>
          <w:rFonts w:cs="Arial"/>
          <w:sz w:val="22"/>
          <w:szCs w:val="22"/>
        </w:rPr>
        <w:t xml:space="preserve"> in 1998, </w:t>
      </w:r>
      <w:r w:rsidR="009170CC" w:rsidRPr="008014B2">
        <w:rPr>
          <w:rFonts w:cs="Arial"/>
          <w:sz w:val="22"/>
          <w:szCs w:val="22"/>
        </w:rPr>
        <w:t xml:space="preserve">and </w:t>
      </w:r>
      <w:r w:rsidR="007202B5" w:rsidRPr="008014B2">
        <w:rPr>
          <w:rFonts w:cs="Arial"/>
          <w:sz w:val="22"/>
          <w:szCs w:val="22"/>
        </w:rPr>
        <w:t>suggested the Victorian model would be appropriate</w:t>
      </w:r>
      <w:r w:rsidR="00110EF9" w:rsidRPr="008014B2">
        <w:rPr>
          <w:rFonts w:cs="Arial"/>
          <w:sz w:val="22"/>
          <w:szCs w:val="22"/>
        </w:rPr>
        <w:t xml:space="preserve"> </w:t>
      </w:r>
      <w:r w:rsidR="008014B2" w:rsidRPr="008014B2">
        <w:rPr>
          <w:rFonts w:cs="Arial"/>
          <w:sz w:val="22"/>
          <w:szCs w:val="22"/>
        </w:rPr>
        <w:t xml:space="preserve">given these </w:t>
      </w:r>
      <w:r w:rsidR="00110EF9" w:rsidRPr="008014B2">
        <w:rPr>
          <w:rFonts w:cs="Arial"/>
          <w:sz w:val="22"/>
          <w:szCs w:val="22"/>
        </w:rPr>
        <w:t>types of services</w:t>
      </w:r>
      <w:r w:rsidR="008014B2" w:rsidRPr="008014B2">
        <w:rPr>
          <w:rFonts w:cs="Arial"/>
          <w:sz w:val="22"/>
          <w:szCs w:val="22"/>
        </w:rPr>
        <w:t xml:space="preserve"> are already being provided</w:t>
      </w:r>
      <w:r w:rsidR="00110EF9" w:rsidRPr="008014B2">
        <w:rPr>
          <w:rFonts w:cs="Arial"/>
          <w:sz w:val="22"/>
          <w:szCs w:val="22"/>
        </w:rPr>
        <w:t xml:space="preserve"> in ‘illegal brothels’ i.e. some massage parlours</w:t>
      </w:r>
      <w:r w:rsidR="007202B5" w:rsidRPr="008014B2">
        <w:rPr>
          <w:rFonts w:cs="Arial"/>
          <w:sz w:val="22"/>
          <w:szCs w:val="22"/>
        </w:rPr>
        <w:t xml:space="preserve">.  </w:t>
      </w:r>
    </w:p>
    <w:p w14:paraId="37AAC007" w14:textId="77777777" w:rsidR="007202B5" w:rsidRPr="008014B2" w:rsidRDefault="007202B5" w:rsidP="000F6158">
      <w:pPr>
        <w:keepNext/>
        <w:rPr>
          <w:rFonts w:cs="Arial"/>
          <w:sz w:val="22"/>
          <w:szCs w:val="22"/>
        </w:rPr>
      </w:pPr>
    </w:p>
    <w:p w14:paraId="2C958B7C" w14:textId="02430848" w:rsidR="00A87E64" w:rsidRPr="008014B2" w:rsidRDefault="007202B5" w:rsidP="000F6158">
      <w:pPr>
        <w:keepNext/>
        <w:rPr>
          <w:rFonts w:cs="Arial"/>
          <w:sz w:val="22"/>
          <w:szCs w:val="22"/>
        </w:rPr>
      </w:pPr>
      <w:r w:rsidRPr="008014B2">
        <w:rPr>
          <w:rFonts w:cs="Arial"/>
          <w:sz w:val="22"/>
          <w:szCs w:val="22"/>
        </w:rPr>
        <w:t xml:space="preserve">Victoria provides a licensing model for brothels, </w:t>
      </w:r>
      <w:r w:rsidR="00332178" w:rsidRPr="008014B2">
        <w:rPr>
          <w:rFonts w:cs="Arial"/>
          <w:sz w:val="22"/>
          <w:szCs w:val="22"/>
        </w:rPr>
        <w:t xml:space="preserve">however </w:t>
      </w:r>
      <w:r w:rsidR="00611008" w:rsidRPr="008014B2">
        <w:rPr>
          <w:rFonts w:cs="Arial"/>
          <w:sz w:val="22"/>
          <w:szCs w:val="22"/>
        </w:rPr>
        <w:t xml:space="preserve">it </w:t>
      </w:r>
      <w:r w:rsidR="00332178" w:rsidRPr="008014B2">
        <w:rPr>
          <w:rFonts w:cs="Arial"/>
          <w:sz w:val="22"/>
          <w:szCs w:val="22"/>
        </w:rPr>
        <w:t>does so within a partially criminalised system which continues to require the registration of workers, and creates criminal offences for those who offer sexual service</w:t>
      </w:r>
      <w:r w:rsidR="00F6152B">
        <w:rPr>
          <w:rFonts w:cs="Arial"/>
          <w:sz w:val="22"/>
          <w:szCs w:val="22"/>
        </w:rPr>
        <w:t>s</w:t>
      </w:r>
      <w:r w:rsidR="00332178" w:rsidRPr="008014B2">
        <w:rPr>
          <w:rFonts w:cs="Arial"/>
          <w:sz w:val="22"/>
          <w:szCs w:val="22"/>
        </w:rPr>
        <w:t xml:space="preserve"> </w:t>
      </w:r>
      <w:r w:rsidR="00611008" w:rsidRPr="008014B2">
        <w:rPr>
          <w:rFonts w:cs="Arial"/>
          <w:sz w:val="22"/>
          <w:szCs w:val="22"/>
        </w:rPr>
        <w:t xml:space="preserve">but </w:t>
      </w:r>
      <w:r w:rsidR="00332178" w:rsidRPr="008014B2">
        <w:rPr>
          <w:rFonts w:cs="Arial"/>
          <w:sz w:val="22"/>
          <w:szCs w:val="22"/>
        </w:rPr>
        <w:t>who are not licensed or registered</w:t>
      </w:r>
      <w:r w:rsidR="00611008" w:rsidRPr="008014B2">
        <w:rPr>
          <w:rFonts w:cs="Arial"/>
          <w:sz w:val="22"/>
          <w:szCs w:val="22"/>
        </w:rPr>
        <w:t xml:space="preserve"> to do so</w:t>
      </w:r>
      <w:r w:rsidR="00332178" w:rsidRPr="008014B2">
        <w:rPr>
          <w:rFonts w:cs="Arial"/>
          <w:sz w:val="22"/>
          <w:szCs w:val="22"/>
        </w:rPr>
        <w:t>.</w:t>
      </w:r>
      <w:r w:rsidRPr="008014B2">
        <w:rPr>
          <w:rFonts w:cs="Arial"/>
          <w:sz w:val="22"/>
          <w:szCs w:val="22"/>
        </w:rPr>
        <w:t xml:space="preserve"> </w:t>
      </w:r>
    </w:p>
    <w:p w14:paraId="0014DDB5" w14:textId="77777777" w:rsidR="00A87E64" w:rsidRPr="008014B2" w:rsidRDefault="00A87E64" w:rsidP="000F6158">
      <w:pPr>
        <w:rPr>
          <w:rFonts w:cs="Arial"/>
          <w:sz w:val="22"/>
          <w:szCs w:val="22"/>
        </w:rPr>
      </w:pPr>
    </w:p>
    <w:p w14:paraId="3B8A0B12" w14:textId="7FD5A923" w:rsidR="00A87E64" w:rsidRPr="008014B2" w:rsidRDefault="00332178" w:rsidP="000F6158">
      <w:pPr>
        <w:rPr>
          <w:rFonts w:cs="Arial"/>
          <w:sz w:val="22"/>
          <w:szCs w:val="22"/>
        </w:rPr>
      </w:pPr>
      <w:r w:rsidRPr="008014B2">
        <w:rPr>
          <w:rFonts w:cs="Arial"/>
          <w:sz w:val="22"/>
          <w:szCs w:val="22"/>
        </w:rPr>
        <w:t xml:space="preserve">The Victorian approach </w:t>
      </w:r>
      <w:r w:rsidR="009170CC" w:rsidRPr="008014B2">
        <w:rPr>
          <w:rFonts w:cs="Arial"/>
          <w:sz w:val="22"/>
          <w:szCs w:val="22"/>
        </w:rPr>
        <w:t xml:space="preserve">is in </w:t>
      </w:r>
      <w:r w:rsidRPr="008014B2">
        <w:rPr>
          <w:rFonts w:cs="Arial"/>
          <w:sz w:val="22"/>
          <w:szCs w:val="22"/>
        </w:rPr>
        <w:t xml:space="preserve">contrast </w:t>
      </w:r>
      <w:r w:rsidR="009170CC" w:rsidRPr="008014B2">
        <w:rPr>
          <w:rFonts w:cs="Arial"/>
          <w:sz w:val="22"/>
          <w:szCs w:val="22"/>
        </w:rPr>
        <w:t xml:space="preserve">to </w:t>
      </w:r>
      <w:r w:rsidRPr="008014B2">
        <w:rPr>
          <w:rFonts w:cs="Arial"/>
          <w:sz w:val="22"/>
          <w:szCs w:val="22"/>
        </w:rPr>
        <w:t xml:space="preserve">the New Zealand approach </w:t>
      </w:r>
      <w:r w:rsidR="009170CC" w:rsidRPr="008014B2">
        <w:rPr>
          <w:rFonts w:cs="Arial"/>
          <w:sz w:val="22"/>
          <w:szCs w:val="22"/>
        </w:rPr>
        <w:t>which is</w:t>
      </w:r>
      <w:r w:rsidRPr="008014B2">
        <w:rPr>
          <w:rFonts w:cs="Arial"/>
          <w:sz w:val="22"/>
          <w:szCs w:val="22"/>
        </w:rPr>
        <w:t xml:space="preserve"> a system of registration or licensing </w:t>
      </w:r>
      <w:r w:rsidR="00611008" w:rsidRPr="008014B2">
        <w:rPr>
          <w:rFonts w:cs="Arial"/>
          <w:sz w:val="22"/>
          <w:szCs w:val="22"/>
        </w:rPr>
        <w:t xml:space="preserve">of </w:t>
      </w:r>
      <w:r w:rsidRPr="008014B2">
        <w:rPr>
          <w:rFonts w:cs="Arial"/>
          <w:sz w:val="22"/>
          <w:szCs w:val="22"/>
        </w:rPr>
        <w:t>brothels</w:t>
      </w:r>
      <w:r w:rsidR="000F6158">
        <w:rPr>
          <w:rFonts w:cs="Arial"/>
          <w:sz w:val="22"/>
          <w:szCs w:val="22"/>
        </w:rPr>
        <w:t xml:space="preserve">. </w:t>
      </w:r>
      <w:r w:rsidR="00611008" w:rsidRPr="008014B2">
        <w:rPr>
          <w:rFonts w:cs="Arial"/>
          <w:sz w:val="22"/>
          <w:szCs w:val="22"/>
        </w:rPr>
        <w:t xml:space="preserve">The New Zealand approach </w:t>
      </w:r>
      <w:r w:rsidRPr="008014B2">
        <w:rPr>
          <w:rFonts w:cs="Arial"/>
          <w:sz w:val="22"/>
          <w:szCs w:val="22"/>
        </w:rPr>
        <w:t xml:space="preserve">is </w:t>
      </w:r>
      <w:r w:rsidR="00611008" w:rsidRPr="008014B2">
        <w:rPr>
          <w:rFonts w:cs="Arial"/>
          <w:sz w:val="22"/>
          <w:szCs w:val="22"/>
        </w:rPr>
        <w:t xml:space="preserve">generally considered to be </w:t>
      </w:r>
      <w:r w:rsidRPr="008014B2">
        <w:rPr>
          <w:rFonts w:cs="Arial"/>
          <w:sz w:val="22"/>
          <w:szCs w:val="22"/>
        </w:rPr>
        <w:t xml:space="preserve">a better regulatory approach, </w:t>
      </w:r>
      <w:r w:rsidR="009170CC" w:rsidRPr="008014B2">
        <w:rPr>
          <w:rFonts w:cs="Arial"/>
          <w:sz w:val="22"/>
          <w:szCs w:val="22"/>
        </w:rPr>
        <w:t>as noted</w:t>
      </w:r>
      <w:r w:rsidRPr="008014B2">
        <w:rPr>
          <w:rFonts w:cs="Arial"/>
          <w:sz w:val="22"/>
          <w:szCs w:val="22"/>
        </w:rPr>
        <w:t xml:space="preserve"> in </w:t>
      </w:r>
      <w:r w:rsidR="00A87E64" w:rsidRPr="008014B2">
        <w:rPr>
          <w:rFonts w:cs="Arial"/>
          <w:sz w:val="22"/>
          <w:szCs w:val="22"/>
        </w:rPr>
        <w:t xml:space="preserve">2015 </w:t>
      </w:r>
      <w:r w:rsidRPr="008014B2">
        <w:rPr>
          <w:rFonts w:cs="Arial"/>
          <w:sz w:val="22"/>
          <w:szCs w:val="22"/>
        </w:rPr>
        <w:t>by New</w:t>
      </w:r>
      <w:r w:rsidR="00A87E64" w:rsidRPr="008014B2">
        <w:rPr>
          <w:rFonts w:cs="Arial"/>
          <w:sz w:val="22"/>
          <w:szCs w:val="22"/>
        </w:rPr>
        <w:t xml:space="preserve"> South Wales Select Committee on the Regulation of Brothels</w:t>
      </w:r>
      <w:r w:rsidRPr="008014B2">
        <w:rPr>
          <w:rStyle w:val="FootnoteReference"/>
          <w:rFonts w:cs="Arial"/>
          <w:sz w:val="22"/>
          <w:szCs w:val="22"/>
        </w:rPr>
        <w:footnoteReference w:id="18"/>
      </w:r>
      <w:r w:rsidRPr="008014B2">
        <w:rPr>
          <w:rFonts w:cs="Arial"/>
          <w:sz w:val="22"/>
          <w:szCs w:val="22"/>
        </w:rPr>
        <w:t xml:space="preserve">.  </w:t>
      </w:r>
    </w:p>
    <w:p w14:paraId="39D792B9" w14:textId="23F4A3F8" w:rsidR="006B7952" w:rsidRPr="008014B2" w:rsidRDefault="006253C7" w:rsidP="000F6158">
      <w:pPr>
        <w:pStyle w:val="Heading3"/>
        <w:keepNext/>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Sol</w:t>
      </w:r>
      <w:r w:rsidR="00996189" w:rsidRPr="008014B2">
        <w:rPr>
          <w:rFonts w:ascii="Arial Narrow" w:eastAsiaTheme="majorEastAsia" w:hAnsi="Arial Narrow" w:cstheme="majorBidi"/>
          <w:b w:val="0"/>
          <w:bCs w:val="0"/>
          <w:color w:val="365F91" w:themeColor="accent1" w:themeShade="BF"/>
          <w:sz w:val="26"/>
          <w:szCs w:val="26"/>
        </w:rPr>
        <w:t>o</w:t>
      </w:r>
      <w:r w:rsidRPr="008014B2">
        <w:rPr>
          <w:rFonts w:ascii="Arial Narrow" w:eastAsiaTheme="majorEastAsia" w:hAnsi="Arial Narrow" w:cstheme="majorBidi"/>
          <w:b w:val="0"/>
          <w:bCs w:val="0"/>
          <w:color w:val="365F91" w:themeColor="accent1" w:themeShade="BF"/>
          <w:sz w:val="26"/>
          <w:szCs w:val="26"/>
        </w:rPr>
        <w:t xml:space="preserve"> worker operator brothels </w:t>
      </w:r>
    </w:p>
    <w:p w14:paraId="1E249AE0" w14:textId="586BCD0D" w:rsidR="006B7952" w:rsidRPr="008014B2" w:rsidRDefault="006B7952" w:rsidP="000F6158">
      <w:pPr>
        <w:rPr>
          <w:rFonts w:cs="Arial"/>
          <w:sz w:val="22"/>
          <w:szCs w:val="22"/>
        </w:rPr>
      </w:pPr>
      <w:r w:rsidRPr="008014B2">
        <w:rPr>
          <w:rFonts w:cs="Arial"/>
          <w:sz w:val="22"/>
          <w:szCs w:val="22"/>
        </w:rPr>
        <w:t xml:space="preserve">A </w:t>
      </w:r>
      <w:r w:rsidR="00996189" w:rsidRPr="008014B2">
        <w:rPr>
          <w:rFonts w:cs="Arial"/>
          <w:sz w:val="22"/>
          <w:szCs w:val="22"/>
        </w:rPr>
        <w:t>s</w:t>
      </w:r>
      <w:r w:rsidRPr="008014B2">
        <w:rPr>
          <w:rFonts w:cs="Arial"/>
          <w:sz w:val="22"/>
          <w:szCs w:val="22"/>
        </w:rPr>
        <w:t>ol</w:t>
      </w:r>
      <w:r w:rsidR="00996189" w:rsidRPr="008014B2">
        <w:rPr>
          <w:rFonts w:cs="Arial"/>
          <w:sz w:val="22"/>
          <w:szCs w:val="22"/>
        </w:rPr>
        <w:t>o</w:t>
      </w:r>
      <w:r w:rsidR="00D44C4A" w:rsidRPr="008014B2">
        <w:rPr>
          <w:rFonts w:cs="Arial"/>
          <w:sz w:val="22"/>
          <w:szCs w:val="22"/>
        </w:rPr>
        <w:t xml:space="preserve"> </w:t>
      </w:r>
      <w:r w:rsidR="00996189" w:rsidRPr="008014B2">
        <w:rPr>
          <w:rFonts w:cs="Arial"/>
          <w:sz w:val="22"/>
          <w:szCs w:val="22"/>
        </w:rPr>
        <w:t>w</w:t>
      </w:r>
      <w:r w:rsidR="00D44C4A" w:rsidRPr="008014B2">
        <w:rPr>
          <w:rFonts w:cs="Arial"/>
          <w:sz w:val="22"/>
          <w:szCs w:val="22"/>
        </w:rPr>
        <w:t>orker</w:t>
      </w:r>
      <w:r w:rsidR="008A176C" w:rsidRPr="008014B2">
        <w:rPr>
          <w:rFonts w:cs="Arial"/>
          <w:sz w:val="22"/>
          <w:szCs w:val="22"/>
        </w:rPr>
        <w:t xml:space="preserve"> </w:t>
      </w:r>
      <w:r w:rsidR="009170CC" w:rsidRPr="008014B2">
        <w:rPr>
          <w:rFonts w:cs="Arial"/>
          <w:sz w:val="22"/>
          <w:szCs w:val="22"/>
        </w:rPr>
        <w:t xml:space="preserve">is </w:t>
      </w:r>
      <w:r w:rsidR="008A176C" w:rsidRPr="008014B2">
        <w:rPr>
          <w:rFonts w:cs="Arial"/>
          <w:sz w:val="22"/>
          <w:szCs w:val="22"/>
        </w:rPr>
        <w:t xml:space="preserve">currently prohibited from arranging and offering their </w:t>
      </w:r>
      <w:r w:rsidRPr="008014B2">
        <w:rPr>
          <w:rFonts w:cs="Arial"/>
          <w:sz w:val="22"/>
          <w:szCs w:val="22"/>
        </w:rPr>
        <w:t>services from their personal residence.</w:t>
      </w:r>
      <w:r w:rsidR="008A176C" w:rsidRPr="008014B2">
        <w:rPr>
          <w:rFonts w:cs="Arial"/>
          <w:sz w:val="22"/>
          <w:szCs w:val="22"/>
        </w:rPr>
        <w:t xml:space="preserve"> A number of jurisdictions permit </w:t>
      </w:r>
      <w:r w:rsidR="00F6152B">
        <w:rPr>
          <w:rFonts w:cs="Arial"/>
          <w:sz w:val="22"/>
          <w:szCs w:val="22"/>
        </w:rPr>
        <w:t>solo workers to operate legally</w:t>
      </w:r>
      <w:r w:rsidR="008A176C" w:rsidRPr="008014B2">
        <w:rPr>
          <w:rFonts w:cs="Arial"/>
          <w:sz w:val="22"/>
          <w:szCs w:val="22"/>
        </w:rPr>
        <w:t xml:space="preserve"> and offer services from their home</w:t>
      </w:r>
      <w:r w:rsidR="00F6152B">
        <w:rPr>
          <w:rFonts w:cs="Arial"/>
          <w:sz w:val="22"/>
          <w:szCs w:val="22"/>
        </w:rPr>
        <w:t xml:space="preserve"> or a hotel</w:t>
      </w:r>
      <w:r w:rsidR="000F6158">
        <w:rPr>
          <w:rFonts w:cs="Arial"/>
          <w:sz w:val="22"/>
          <w:szCs w:val="22"/>
        </w:rPr>
        <w:t xml:space="preserve">. </w:t>
      </w:r>
      <w:r w:rsidR="002550CA" w:rsidRPr="008014B2">
        <w:rPr>
          <w:rFonts w:cs="Arial"/>
          <w:sz w:val="22"/>
          <w:szCs w:val="22"/>
        </w:rPr>
        <w:t xml:space="preserve">It is understood that in jurisdictions where </w:t>
      </w:r>
      <w:r w:rsidR="009170CC" w:rsidRPr="008014B2">
        <w:rPr>
          <w:rFonts w:cs="Arial"/>
          <w:sz w:val="22"/>
          <w:szCs w:val="22"/>
        </w:rPr>
        <w:t>‘</w:t>
      </w:r>
      <w:r w:rsidR="002550CA" w:rsidRPr="008014B2">
        <w:rPr>
          <w:rFonts w:cs="Arial"/>
          <w:sz w:val="22"/>
          <w:szCs w:val="22"/>
        </w:rPr>
        <w:t>one person</w:t>
      </w:r>
      <w:r w:rsidR="009170CC" w:rsidRPr="008014B2">
        <w:rPr>
          <w:rFonts w:cs="Arial"/>
          <w:sz w:val="22"/>
          <w:szCs w:val="22"/>
        </w:rPr>
        <w:t>’</w:t>
      </w:r>
      <w:r w:rsidR="002550CA" w:rsidRPr="008014B2">
        <w:rPr>
          <w:rFonts w:cs="Arial"/>
          <w:sz w:val="22"/>
          <w:szCs w:val="22"/>
        </w:rPr>
        <w:t xml:space="preserve"> brothels are permitted, it is not uncommon for workers to have one room dedicated for the provision of their services and the street front maintains the appearance of a normal residence.   </w:t>
      </w:r>
    </w:p>
    <w:p w14:paraId="7D564AC7" w14:textId="77777777" w:rsidR="006B7952" w:rsidRPr="008014B2" w:rsidRDefault="006B7952" w:rsidP="000F6158">
      <w:pPr>
        <w:rPr>
          <w:rFonts w:cs="Arial"/>
          <w:sz w:val="22"/>
          <w:szCs w:val="22"/>
        </w:rPr>
      </w:pPr>
    </w:p>
    <w:p w14:paraId="727FB877" w14:textId="5ED535A9" w:rsidR="006B7952" w:rsidRPr="008014B2" w:rsidRDefault="006B7952" w:rsidP="000F6158">
      <w:pPr>
        <w:rPr>
          <w:rFonts w:cs="Arial"/>
          <w:sz w:val="22"/>
          <w:szCs w:val="22"/>
        </w:rPr>
      </w:pPr>
      <w:r w:rsidRPr="008014B2">
        <w:rPr>
          <w:rFonts w:cs="Arial"/>
          <w:sz w:val="22"/>
          <w:szCs w:val="22"/>
        </w:rPr>
        <w:t xml:space="preserve">It has been suggested by industry support organisations that, to avoid discrimination and to protect their safety, workers looking to establish a </w:t>
      </w:r>
      <w:r w:rsidR="009170CC" w:rsidRPr="008014B2">
        <w:rPr>
          <w:rFonts w:cs="Arial"/>
          <w:sz w:val="22"/>
          <w:szCs w:val="22"/>
        </w:rPr>
        <w:t>‘</w:t>
      </w:r>
      <w:r w:rsidR="00332178" w:rsidRPr="008014B2">
        <w:rPr>
          <w:rFonts w:cs="Arial"/>
          <w:sz w:val="22"/>
          <w:szCs w:val="22"/>
        </w:rPr>
        <w:t>one person’ brothel</w:t>
      </w:r>
      <w:r w:rsidRPr="008014B2">
        <w:rPr>
          <w:rFonts w:cs="Arial"/>
          <w:sz w:val="22"/>
          <w:szCs w:val="22"/>
        </w:rPr>
        <w:t xml:space="preserve"> should be classed as an exempt development in those zones where other home occupation businesses are permitted. </w:t>
      </w:r>
    </w:p>
    <w:p w14:paraId="28D496F5" w14:textId="77777777" w:rsidR="006B7952" w:rsidRPr="008014B2" w:rsidRDefault="006B7952" w:rsidP="000F6158">
      <w:pPr>
        <w:rPr>
          <w:rFonts w:cs="Arial"/>
          <w:sz w:val="22"/>
          <w:szCs w:val="22"/>
        </w:rPr>
      </w:pPr>
    </w:p>
    <w:p w14:paraId="7EAFF3DE" w14:textId="28BCA20A" w:rsidR="00777941" w:rsidRPr="008014B2" w:rsidRDefault="006B7952" w:rsidP="000F6158">
      <w:pPr>
        <w:rPr>
          <w:sz w:val="22"/>
          <w:szCs w:val="22"/>
        </w:rPr>
      </w:pPr>
      <w:r w:rsidRPr="008014B2">
        <w:rPr>
          <w:rFonts w:cs="Arial"/>
          <w:sz w:val="22"/>
          <w:szCs w:val="22"/>
        </w:rPr>
        <w:t>The Prostitution Law Review Committee</w:t>
      </w:r>
      <w:r w:rsidR="007978C7">
        <w:rPr>
          <w:rFonts w:cs="Arial"/>
          <w:sz w:val="22"/>
          <w:szCs w:val="22"/>
        </w:rPr>
        <w:t xml:space="preserve"> </w:t>
      </w:r>
      <w:r w:rsidRPr="008014B2">
        <w:rPr>
          <w:rFonts w:cs="Arial"/>
          <w:sz w:val="22"/>
          <w:szCs w:val="22"/>
        </w:rPr>
        <w:t>found that sole operator brothels in New Zealand</w:t>
      </w:r>
      <w:r w:rsidR="00777941" w:rsidRPr="008014B2">
        <w:rPr>
          <w:sz w:val="22"/>
          <w:szCs w:val="22"/>
        </w:rPr>
        <w:t>:</w:t>
      </w:r>
    </w:p>
    <w:p w14:paraId="3F2B74B3" w14:textId="77777777" w:rsidR="00777941" w:rsidRPr="008014B2" w:rsidRDefault="00777941" w:rsidP="000F6158">
      <w:pPr>
        <w:rPr>
          <w:sz w:val="22"/>
          <w:szCs w:val="22"/>
        </w:rPr>
      </w:pPr>
    </w:p>
    <w:p w14:paraId="0128C3FC" w14:textId="77777777" w:rsidR="006B7952" w:rsidRPr="008014B2" w:rsidRDefault="006B7952" w:rsidP="000F6158">
      <w:pPr>
        <w:ind w:left="720"/>
        <w:rPr>
          <w:rFonts w:ascii="Arial Narrow" w:hAnsi="Arial Narrow" w:cs="Arial"/>
          <w:sz w:val="22"/>
          <w:szCs w:val="22"/>
        </w:rPr>
      </w:pPr>
      <w:r w:rsidRPr="008014B2">
        <w:rPr>
          <w:rFonts w:ascii="Arial Narrow" w:hAnsi="Arial Narrow" w:cs="Arial"/>
          <w:i/>
          <w:sz w:val="22"/>
          <w:szCs w:val="22"/>
        </w:rPr>
        <w:t>‘…</w:t>
      </w:r>
      <w:r w:rsidRPr="008014B2">
        <w:rPr>
          <w:rFonts w:ascii="Arial Narrow" w:hAnsi="Arial Narrow"/>
          <w:i/>
          <w:sz w:val="22"/>
          <w:szCs w:val="22"/>
        </w:rPr>
        <w:t>are not a new phenomenon and have not caused widespread problems in the past.  Most are so discreet that they go unnoticed</w:t>
      </w:r>
      <w:r w:rsidRPr="008014B2">
        <w:rPr>
          <w:rFonts w:ascii="Arial Narrow" w:hAnsi="Arial Narrow"/>
          <w:sz w:val="22"/>
          <w:szCs w:val="22"/>
        </w:rPr>
        <w:t>’</w:t>
      </w:r>
      <w:r w:rsidRPr="008014B2">
        <w:rPr>
          <w:rStyle w:val="FootnoteReference"/>
          <w:rFonts w:ascii="Arial Narrow" w:hAnsi="Arial Narrow"/>
          <w:sz w:val="22"/>
          <w:szCs w:val="22"/>
        </w:rPr>
        <w:footnoteReference w:id="19"/>
      </w:r>
      <w:r w:rsidRPr="008014B2">
        <w:rPr>
          <w:rFonts w:ascii="Arial Narrow" w:hAnsi="Arial Narrow"/>
          <w:sz w:val="22"/>
          <w:szCs w:val="22"/>
        </w:rPr>
        <w:t xml:space="preserve">. </w:t>
      </w:r>
    </w:p>
    <w:p w14:paraId="13F33C91" w14:textId="77777777" w:rsidR="006B7952" w:rsidRPr="008014B2" w:rsidRDefault="006B7952" w:rsidP="000F6158">
      <w:pPr>
        <w:rPr>
          <w:rFonts w:cs="Arial"/>
          <w:sz w:val="22"/>
          <w:szCs w:val="22"/>
        </w:rPr>
      </w:pPr>
    </w:p>
    <w:p w14:paraId="75674BFC" w14:textId="28CE595B" w:rsidR="00777941" w:rsidRPr="008014B2" w:rsidRDefault="006B7952" w:rsidP="000F6158">
      <w:pPr>
        <w:rPr>
          <w:rFonts w:cs="Arial"/>
          <w:sz w:val="22"/>
          <w:szCs w:val="22"/>
        </w:rPr>
      </w:pPr>
      <w:r w:rsidRPr="008014B2">
        <w:rPr>
          <w:rFonts w:cs="Arial"/>
          <w:sz w:val="22"/>
          <w:szCs w:val="22"/>
        </w:rPr>
        <w:t xml:space="preserve">Workers deciding to be a </w:t>
      </w:r>
      <w:r w:rsidR="009170CC" w:rsidRPr="008014B2">
        <w:rPr>
          <w:rFonts w:cs="Arial"/>
          <w:sz w:val="22"/>
          <w:szCs w:val="22"/>
        </w:rPr>
        <w:t>‘</w:t>
      </w:r>
      <w:r w:rsidR="00332178" w:rsidRPr="008014B2">
        <w:rPr>
          <w:rFonts w:cs="Arial"/>
          <w:sz w:val="22"/>
          <w:szCs w:val="22"/>
        </w:rPr>
        <w:t>one person’ brothel</w:t>
      </w:r>
      <w:r w:rsidRPr="008014B2">
        <w:rPr>
          <w:rFonts w:cs="Arial"/>
          <w:sz w:val="22"/>
          <w:szCs w:val="22"/>
        </w:rPr>
        <w:t xml:space="preserve"> would be expected to undertake all normal processes and meet all normal legislative requirements for running a home busin</w:t>
      </w:r>
      <w:r w:rsidR="007978C7">
        <w:rPr>
          <w:rFonts w:cs="Arial"/>
          <w:sz w:val="22"/>
          <w:szCs w:val="22"/>
        </w:rPr>
        <w:t xml:space="preserve">ess in the Northern Territory. </w:t>
      </w:r>
      <w:r w:rsidRPr="008014B2">
        <w:rPr>
          <w:rFonts w:cs="Arial"/>
          <w:sz w:val="22"/>
          <w:szCs w:val="22"/>
        </w:rPr>
        <w:t>The Committee felt the same and wrote</w:t>
      </w:r>
      <w:r w:rsidR="00777941" w:rsidRPr="008014B2">
        <w:rPr>
          <w:rFonts w:cs="Arial"/>
          <w:sz w:val="22"/>
          <w:szCs w:val="22"/>
        </w:rPr>
        <w:t>:</w:t>
      </w:r>
    </w:p>
    <w:p w14:paraId="16DAE891" w14:textId="77777777" w:rsidR="00777941" w:rsidRPr="008014B2" w:rsidRDefault="00777941" w:rsidP="000F6158">
      <w:pPr>
        <w:rPr>
          <w:rFonts w:cs="Arial"/>
          <w:sz w:val="22"/>
          <w:szCs w:val="22"/>
        </w:rPr>
      </w:pPr>
    </w:p>
    <w:p w14:paraId="6718AEA8" w14:textId="324034D1" w:rsidR="006B7952" w:rsidRPr="008014B2" w:rsidRDefault="006B7952" w:rsidP="000F6158">
      <w:pPr>
        <w:ind w:left="720"/>
        <w:rPr>
          <w:rFonts w:ascii="Arial Narrow" w:hAnsi="Arial Narrow"/>
          <w:sz w:val="22"/>
          <w:szCs w:val="22"/>
        </w:rPr>
      </w:pPr>
      <w:r w:rsidRPr="008014B2">
        <w:rPr>
          <w:rFonts w:ascii="Arial Narrow" w:hAnsi="Arial Narrow" w:cs="Arial"/>
          <w:sz w:val="22"/>
          <w:szCs w:val="22"/>
        </w:rPr>
        <w:lastRenderedPageBreak/>
        <w:t>‘…</w:t>
      </w:r>
      <w:r w:rsidRPr="008014B2">
        <w:rPr>
          <w:rFonts w:ascii="Arial Narrow" w:hAnsi="Arial Narrow"/>
          <w:i/>
          <w:sz w:val="22"/>
          <w:szCs w:val="22"/>
        </w:rPr>
        <w:t xml:space="preserve">In the committee’s view, a </w:t>
      </w:r>
      <w:r w:rsidR="009170CC" w:rsidRPr="008014B2">
        <w:rPr>
          <w:rFonts w:ascii="Arial Narrow" w:hAnsi="Arial Narrow"/>
          <w:i/>
          <w:sz w:val="22"/>
          <w:szCs w:val="22"/>
        </w:rPr>
        <w:t xml:space="preserve">SOOB </w:t>
      </w:r>
      <w:r w:rsidR="009170CC" w:rsidRPr="008014B2">
        <w:rPr>
          <w:rFonts w:ascii="Arial Narrow" w:hAnsi="Arial Narrow"/>
          <w:sz w:val="22"/>
          <w:szCs w:val="22"/>
        </w:rPr>
        <w:t>[Small Owner Operated Brothel]</w:t>
      </w:r>
      <w:r w:rsidR="009170CC" w:rsidRPr="008014B2">
        <w:rPr>
          <w:rFonts w:ascii="Arial Narrow" w:hAnsi="Arial Narrow"/>
          <w:i/>
          <w:sz w:val="22"/>
          <w:szCs w:val="22"/>
        </w:rPr>
        <w:t xml:space="preserve"> </w:t>
      </w:r>
      <w:r w:rsidRPr="008014B2">
        <w:rPr>
          <w:rFonts w:ascii="Arial Narrow" w:hAnsi="Arial Narrow"/>
          <w:i/>
          <w:sz w:val="22"/>
          <w:szCs w:val="22"/>
        </w:rPr>
        <w:t>should be regulated in the same manner as any other business run from home…</w:t>
      </w:r>
      <w:r w:rsidRPr="008014B2">
        <w:rPr>
          <w:rFonts w:ascii="Arial Narrow" w:hAnsi="Arial Narrow"/>
          <w:sz w:val="22"/>
          <w:szCs w:val="22"/>
        </w:rPr>
        <w:t>’.</w:t>
      </w:r>
      <w:r w:rsidRPr="008014B2">
        <w:rPr>
          <w:rStyle w:val="FootnoteReference"/>
          <w:rFonts w:ascii="Arial Narrow" w:hAnsi="Arial Narrow"/>
          <w:sz w:val="22"/>
          <w:szCs w:val="22"/>
        </w:rPr>
        <w:footnoteReference w:id="20"/>
      </w:r>
      <w:r w:rsidRPr="008014B2">
        <w:rPr>
          <w:rFonts w:ascii="Arial Narrow" w:hAnsi="Arial Narrow"/>
          <w:sz w:val="22"/>
          <w:szCs w:val="22"/>
        </w:rPr>
        <w:t xml:space="preserve">  </w:t>
      </w:r>
    </w:p>
    <w:p w14:paraId="38F154C6" w14:textId="77777777" w:rsidR="006B7952" w:rsidRPr="008014B2" w:rsidRDefault="006B7952" w:rsidP="000F6158">
      <w:pPr>
        <w:rPr>
          <w:sz w:val="22"/>
          <w:szCs w:val="22"/>
        </w:rPr>
      </w:pPr>
    </w:p>
    <w:p w14:paraId="1D4DFF6E" w14:textId="7E6A25BC" w:rsidR="006B7952" w:rsidRPr="008014B2" w:rsidRDefault="006B7952" w:rsidP="000F6158">
      <w:pPr>
        <w:rPr>
          <w:sz w:val="22"/>
          <w:szCs w:val="22"/>
        </w:rPr>
      </w:pPr>
      <w:r w:rsidRPr="008014B2">
        <w:rPr>
          <w:sz w:val="22"/>
          <w:szCs w:val="22"/>
        </w:rPr>
        <w:t xml:space="preserve">It would be anticipated that if legislation was amended to allow for brothels in the Northern Territory, then the number of </w:t>
      </w:r>
      <w:r w:rsidR="009170CC" w:rsidRPr="008014B2">
        <w:rPr>
          <w:sz w:val="22"/>
          <w:szCs w:val="22"/>
        </w:rPr>
        <w:t>‘</w:t>
      </w:r>
      <w:r w:rsidR="00332178" w:rsidRPr="008014B2">
        <w:rPr>
          <w:rFonts w:cs="Arial"/>
          <w:sz w:val="22"/>
          <w:szCs w:val="22"/>
        </w:rPr>
        <w:t>one person’ brothel</w:t>
      </w:r>
      <w:r w:rsidRPr="008014B2">
        <w:rPr>
          <w:sz w:val="22"/>
          <w:szCs w:val="22"/>
        </w:rPr>
        <w:t xml:space="preserve"> would be small given the number of existing workers.</w:t>
      </w:r>
    </w:p>
    <w:p w14:paraId="544CEE16" w14:textId="7A160800" w:rsidR="001F191D" w:rsidRPr="008014B2" w:rsidRDefault="00332178" w:rsidP="000F6158">
      <w:pPr>
        <w:pStyle w:val="Heading3"/>
        <w:keepNext/>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 xml:space="preserve">Consultation </w:t>
      </w:r>
      <w:r w:rsidR="008014B2">
        <w:rPr>
          <w:rFonts w:ascii="Arial Narrow" w:eastAsiaTheme="majorEastAsia" w:hAnsi="Arial Narrow" w:cstheme="majorBidi"/>
          <w:b w:val="0"/>
          <w:bCs w:val="0"/>
          <w:color w:val="365F91" w:themeColor="accent1" w:themeShade="BF"/>
          <w:sz w:val="26"/>
          <w:szCs w:val="26"/>
        </w:rPr>
        <w:t>questions</w:t>
      </w:r>
    </w:p>
    <w:p w14:paraId="265694A4" w14:textId="79DAC465" w:rsidR="00842953" w:rsidRDefault="00842953" w:rsidP="000F6158">
      <w:pPr>
        <w:rPr>
          <w:sz w:val="22"/>
          <w:szCs w:val="22"/>
        </w:rPr>
      </w:pPr>
      <w:r w:rsidRPr="008014B2">
        <w:rPr>
          <w:sz w:val="22"/>
          <w:szCs w:val="22"/>
        </w:rPr>
        <w:t>The Government seeks submissions regarding the legislation of brothels with a particular focus on the</w:t>
      </w:r>
      <w:r w:rsidR="008C7E79">
        <w:rPr>
          <w:sz w:val="22"/>
          <w:szCs w:val="22"/>
        </w:rPr>
        <w:t>se</w:t>
      </w:r>
      <w:r w:rsidRPr="008014B2">
        <w:rPr>
          <w:sz w:val="22"/>
          <w:szCs w:val="22"/>
        </w:rPr>
        <w:t xml:space="preserve"> matters:</w:t>
      </w:r>
    </w:p>
    <w:p w14:paraId="1E2CB582" w14:textId="77777777" w:rsidR="008C7E79" w:rsidRPr="008014B2" w:rsidRDefault="008C7E79" w:rsidP="000F6158">
      <w:pPr>
        <w:rPr>
          <w:sz w:val="22"/>
          <w:szCs w:val="22"/>
        </w:rPr>
      </w:pPr>
    </w:p>
    <w:p w14:paraId="0B2A1977" w14:textId="77777777" w:rsidR="002F6715" w:rsidRDefault="00842953" w:rsidP="002F6715">
      <w:pPr>
        <w:pStyle w:val="ListParagraph"/>
        <w:numPr>
          <w:ilvl w:val="0"/>
          <w:numId w:val="13"/>
        </w:numPr>
        <w:rPr>
          <w:sz w:val="22"/>
          <w:szCs w:val="22"/>
        </w:rPr>
      </w:pPr>
      <w:r w:rsidRPr="008014B2">
        <w:rPr>
          <w:sz w:val="22"/>
          <w:szCs w:val="22"/>
        </w:rPr>
        <w:t xml:space="preserve">Should brothels be </w:t>
      </w:r>
      <w:r w:rsidR="00D458BF" w:rsidRPr="008014B2">
        <w:rPr>
          <w:sz w:val="22"/>
          <w:szCs w:val="22"/>
        </w:rPr>
        <w:t xml:space="preserve">decriminalised </w:t>
      </w:r>
      <w:r w:rsidRPr="008014B2">
        <w:rPr>
          <w:sz w:val="22"/>
          <w:szCs w:val="22"/>
        </w:rPr>
        <w:t>in the Northern Territory?</w:t>
      </w:r>
    </w:p>
    <w:p w14:paraId="7364729B" w14:textId="7EA9D223" w:rsidR="00842953" w:rsidRPr="002F6715" w:rsidRDefault="00842953" w:rsidP="002F6715">
      <w:pPr>
        <w:pStyle w:val="ListParagraph"/>
        <w:numPr>
          <w:ilvl w:val="0"/>
          <w:numId w:val="13"/>
        </w:numPr>
        <w:rPr>
          <w:sz w:val="22"/>
          <w:szCs w:val="22"/>
        </w:rPr>
      </w:pPr>
      <w:r w:rsidRPr="002F6715">
        <w:rPr>
          <w:sz w:val="22"/>
          <w:szCs w:val="22"/>
        </w:rPr>
        <w:t>What model of regulation would be most appropriate for the Northern Territory?</w:t>
      </w:r>
    </w:p>
    <w:p w14:paraId="3BAB5E51" w14:textId="72E9CDB0" w:rsidR="00AC4C8A" w:rsidRDefault="00AC4C8A" w:rsidP="008C7E79">
      <w:pPr>
        <w:pStyle w:val="ListParagraph"/>
        <w:numPr>
          <w:ilvl w:val="0"/>
          <w:numId w:val="13"/>
        </w:numPr>
        <w:rPr>
          <w:sz w:val="22"/>
          <w:szCs w:val="22"/>
        </w:rPr>
      </w:pPr>
      <w:r w:rsidRPr="008014B2">
        <w:rPr>
          <w:sz w:val="22"/>
          <w:szCs w:val="22"/>
        </w:rPr>
        <w:t>Should brothels operate like any other business under existing law</w:t>
      </w:r>
      <w:r w:rsidR="0061524D" w:rsidRPr="008014B2">
        <w:rPr>
          <w:sz w:val="22"/>
          <w:szCs w:val="22"/>
        </w:rPr>
        <w:t>s</w:t>
      </w:r>
      <w:r w:rsidRPr="008014B2">
        <w:rPr>
          <w:sz w:val="22"/>
          <w:szCs w:val="22"/>
        </w:rPr>
        <w:t>?</w:t>
      </w:r>
    </w:p>
    <w:p w14:paraId="6F8D9B4B" w14:textId="77777777" w:rsidR="00842953" w:rsidRDefault="00842953" w:rsidP="008C7E79">
      <w:pPr>
        <w:pStyle w:val="ListParagraph"/>
        <w:numPr>
          <w:ilvl w:val="0"/>
          <w:numId w:val="13"/>
        </w:numPr>
        <w:rPr>
          <w:sz w:val="22"/>
          <w:szCs w:val="22"/>
        </w:rPr>
      </w:pPr>
      <w:r w:rsidRPr="008014B2">
        <w:rPr>
          <w:sz w:val="22"/>
          <w:szCs w:val="22"/>
        </w:rPr>
        <w:t xml:space="preserve">Should one person brothels be permitted in the Northern Territory? </w:t>
      </w:r>
    </w:p>
    <w:p w14:paraId="6130131F" w14:textId="6F30AA3E" w:rsidR="00996189" w:rsidRPr="008014B2" w:rsidRDefault="00996189" w:rsidP="008C7E79">
      <w:pPr>
        <w:pStyle w:val="ListParagraph"/>
        <w:numPr>
          <w:ilvl w:val="0"/>
          <w:numId w:val="13"/>
        </w:numPr>
        <w:rPr>
          <w:sz w:val="22"/>
          <w:szCs w:val="22"/>
        </w:rPr>
      </w:pPr>
      <w:r w:rsidRPr="008014B2">
        <w:rPr>
          <w:sz w:val="22"/>
          <w:szCs w:val="22"/>
        </w:rPr>
        <w:t>Should consideration be given to 18+ only ‘precincts’?</w:t>
      </w:r>
    </w:p>
    <w:p w14:paraId="268B772C" w14:textId="77777777" w:rsidR="00332178" w:rsidRPr="008014B2" w:rsidRDefault="00332178" w:rsidP="000F6158">
      <w:pPr>
        <w:rPr>
          <w:sz w:val="22"/>
          <w:szCs w:val="22"/>
        </w:rPr>
      </w:pPr>
    </w:p>
    <w:p w14:paraId="108365DD" w14:textId="77777777" w:rsidR="00BF5C92" w:rsidRDefault="00BF5C92" w:rsidP="000F6158">
      <w:pPr>
        <w:rPr>
          <w:rFonts w:asciiTheme="majorHAnsi" w:eastAsiaTheme="majorEastAsia" w:hAnsiTheme="majorHAnsi" w:cstheme="majorBidi"/>
          <w:color w:val="E36C0A" w:themeColor="accent6" w:themeShade="BF"/>
          <w:sz w:val="32"/>
          <w:szCs w:val="32"/>
        </w:rPr>
      </w:pPr>
      <w:r>
        <w:rPr>
          <w:color w:val="E36C0A" w:themeColor="accent6" w:themeShade="BF"/>
        </w:rPr>
        <w:br w:type="page"/>
      </w:r>
    </w:p>
    <w:p w14:paraId="7744CEF3" w14:textId="30FDB7DD" w:rsidR="003109EC" w:rsidRPr="008014B2" w:rsidRDefault="003109EC" w:rsidP="000F6158">
      <w:pPr>
        <w:pStyle w:val="Heading1"/>
        <w:rPr>
          <w:color w:val="E36C0A" w:themeColor="accent6" w:themeShade="BF"/>
        </w:rPr>
      </w:pPr>
      <w:r w:rsidRPr="008014B2">
        <w:rPr>
          <w:color w:val="E36C0A" w:themeColor="accent6" w:themeShade="BF"/>
        </w:rPr>
        <w:lastRenderedPageBreak/>
        <w:t xml:space="preserve">WHAT WOULD A NEW </w:t>
      </w:r>
      <w:r w:rsidRPr="008014B2">
        <w:rPr>
          <w:i/>
          <w:color w:val="E36C0A" w:themeColor="accent6" w:themeShade="BF"/>
        </w:rPr>
        <w:t>PROSTITUTION REGULATION ACT</w:t>
      </w:r>
      <w:r w:rsidRPr="008014B2">
        <w:rPr>
          <w:color w:val="E36C0A" w:themeColor="accent6" w:themeShade="BF"/>
        </w:rPr>
        <w:t xml:space="preserve"> LOOK LIKE? </w:t>
      </w:r>
    </w:p>
    <w:p w14:paraId="4F678E41" w14:textId="287F6589" w:rsidR="00332178" w:rsidRPr="008014B2" w:rsidRDefault="00092B4F" w:rsidP="000F6158">
      <w:pPr>
        <w:pStyle w:val="Heading3"/>
        <w:keepNext/>
        <w:numPr>
          <w:ilvl w:val="0"/>
          <w:numId w:val="0"/>
        </w:numPr>
        <w:rPr>
          <w:rFonts w:ascii="Arial Narrow" w:eastAsiaTheme="majorEastAsia" w:hAnsi="Arial Narrow" w:cstheme="majorBidi"/>
          <w:b w:val="0"/>
          <w:bCs w:val="0"/>
          <w:color w:val="365F91" w:themeColor="accent1" w:themeShade="BF"/>
          <w:sz w:val="26"/>
          <w:szCs w:val="26"/>
        </w:rPr>
      </w:pPr>
      <w:r w:rsidRPr="008014B2">
        <w:rPr>
          <w:rFonts w:ascii="Arial Narrow" w:eastAsiaTheme="majorEastAsia" w:hAnsi="Arial Narrow" w:cstheme="majorBidi"/>
          <w:b w:val="0"/>
          <w:bCs w:val="0"/>
          <w:color w:val="365F91" w:themeColor="accent1" w:themeShade="BF"/>
          <w:sz w:val="26"/>
          <w:szCs w:val="26"/>
        </w:rPr>
        <w:t>7</w:t>
      </w:r>
      <w:r w:rsidR="0076278B" w:rsidRPr="008014B2">
        <w:rPr>
          <w:rFonts w:ascii="Arial Narrow" w:eastAsiaTheme="majorEastAsia" w:hAnsi="Arial Narrow" w:cstheme="majorBidi"/>
          <w:b w:val="0"/>
          <w:bCs w:val="0"/>
          <w:color w:val="365F91" w:themeColor="accent1" w:themeShade="BF"/>
          <w:sz w:val="26"/>
          <w:szCs w:val="26"/>
        </w:rPr>
        <w:t>.1</w:t>
      </w:r>
      <w:r w:rsidR="0076278B" w:rsidRPr="008014B2">
        <w:rPr>
          <w:rFonts w:ascii="Arial Narrow" w:eastAsiaTheme="majorEastAsia" w:hAnsi="Arial Narrow" w:cstheme="majorBidi"/>
          <w:b w:val="0"/>
          <w:bCs w:val="0"/>
          <w:color w:val="365F91" w:themeColor="accent1" w:themeShade="BF"/>
          <w:sz w:val="26"/>
          <w:szCs w:val="26"/>
        </w:rPr>
        <w:tab/>
        <w:t>CHANGE OF NAME</w:t>
      </w:r>
    </w:p>
    <w:p w14:paraId="5C71DCA1" w14:textId="6A5E578C" w:rsidR="003109EC" w:rsidRPr="008014B2" w:rsidRDefault="00996189" w:rsidP="000F6158">
      <w:pPr>
        <w:rPr>
          <w:rFonts w:eastAsiaTheme="majorEastAsia"/>
          <w:sz w:val="22"/>
          <w:szCs w:val="22"/>
        </w:rPr>
      </w:pPr>
      <w:r w:rsidRPr="008014B2">
        <w:rPr>
          <w:rFonts w:eastAsiaTheme="majorEastAsia"/>
          <w:sz w:val="22"/>
          <w:szCs w:val="22"/>
        </w:rPr>
        <w:t>The terms</w:t>
      </w:r>
      <w:r w:rsidR="003109EC" w:rsidRPr="008014B2">
        <w:rPr>
          <w:rFonts w:eastAsiaTheme="majorEastAsia"/>
          <w:sz w:val="22"/>
          <w:szCs w:val="22"/>
        </w:rPr>
        <w:t xml:space="preserve"> ‘prostitute’ and ‘prostitution’ </w:t>
      </w:r>
      <w:r w:rsidRPr="008014B2">
        <w:rPr>
          <w:rFonts w:eastAsiaTheme="majorEastAsia"/>
          <w:sz w:val="22"/>
          <w:szCs w:val="22"/>
        </w:rPr>
        <w:t>are seldom used in the industry</w:t>
      </w:r>
      <w:r w:rsidR="003109EC" w:rsidRPr="008014B2">
        <w:rPr>
          <w:rFonts w:eastAsiaTheme="majorEastAsia"/>
          <w:sz w:val="22"/>
          <w:szCs w:val="22"/>
        </w:rPr>
        <w:t>.</w:t>
      </w:r>
      <w:r w:rsidRPr="008014B2">
        <w:rPr>
          <w:rFonts w:eastAsiaTheme="majorEastAsia"/>
          <w:sz w:val="22"/>
          <w:szCs w:val="22"/>
        </w:rPr>
        <w:t xml:space="preserve"> T</w:t>
      </w:r>
      <w:r w:rsidR="003109EC" w:rsidRPr="008014B2">
        <w:rPr>
          <w:rFonts w:eastAsiaTheme="majorEastAsia"/>
          <w:sz w:val="22"/>
          <w:szCs w:val="22"/>
        </w:rPr>
        <w:t xml:space="preserve">he term ‘sex worker’ </w:t>
      </w:r>
      <w:r w:rsidRPr="008014B2">
        <w:rPr>
          <w:rFonts w:eastAsiaTheme="majorEastAsia"/>
          <w:sz w:val="22"/>
          <w:szCs w:val="22"/>
        </w:rPr>
        <w:t xml:space="preserve">is preferred and more appropriate.  </w:t>
      </w:r>
    </w:p>
    <w:p w14:paraId="182D684D" w14:textId="77777777" w:rsidR="00996189" w:rsidRPr="008014B2" w:rsidRDefault="00996189" w:rsidP="000F6158">
      <w:pPr>
        <w:rPr>
          <w:rFonts w:eastAsiaTheme="majorEastAsia"/>
          <w:sz w:val="22"/>
          <w:szCs w:val="22"/>
        </w:rPr>
      </w:pPr>
    </w:p>
    <w:p w14:paraId="133DBD16" w14:textId="17461CCF" w:rsidR="00B133EC" w:rsidRPr="008014B2" w:rsidRDefault="00B133EC" w:rsidP="000F6158">
      <w:pPr>
        <w:rPr>
          <w:rFonts w:eastAsiaTheme="majorEastAsia"/>
          <w:sz w:val="22"/>
          <w:szCs w:val="22"/>
        </w:rPr>
      </w:pPr>
      <w:r w:rsidRPr="008014B2">
        <w:rPr>
          <w:rFonts w:eastAsiaTheme="majorEastAsia"/>
          <w:sz w:val="22"/>
          <w:szCs w:val="22"/>
        </w:rPr>
        <w:t>If significant changes to the industry were to be legislated, consideration of a different name for the</w:t>
      </w:r>
      <w:r w:rsidR="000F6158">
        <w:rPr>
          <w:rFonts w:eastAsiaTheme="majorEastAsia"/>
          <w:sz w:val="22"/>
          <w:szCs w:val="22"/>
        </w:rPr>
        <w:t xml:space="preserve"> new act would be appropriate. </w:t>
      </w:r>
      <w:r w:rsidRPr="008014B2">
        <w:rPr>
          <w:rFonts w:eastAsiaTheme="majorEastAsia"/>
          <w:sz w:val="22"/>
          <w:szCs w:val="22"/>
        </w:rPr>
        <w:t>Given that it would reflect significant reforms to the industry, the Sex Industry Reform Act, may be considered however this is not as critical as to the contents of the new piece of legislation.</w:t>
      </w:r>
    </w:p>
    <w:p w14:paraId="7DC44517" w14:textId="77777777" w:rsidR="00B133EC" w:rsidRPr="008014B2" w:rsidRDefault="00B133EC" w:rsidP="000F6158">
      <w:pPr>
        <w:rPr>
          <w:rFonts w:eastAsiaTheme="majorEastAsia"/>
          <w:sz w:val="22"/>
          <w:szCs w:val="22"/>
        </w:rPr>
      </w:pPr>
    </w:p>
    <w:p w14:paraId="38CC06CF" w14:textId="1DE50AE7" w:rsidR="00232B61" w:rsidRPr="008014B2" w:rsidRDefault="0076278B" w:rsidP="000F6158">
      <w:pPr>
        <w:pStyle w:val="Heading2"/>
        <w:numPr>
          <w:ilvl w:val="1"/>
          <w:numId w:val="30"/>
        </w:numPr>
        <w:rPr>
          <w:rFonts w:ascii="Arial Narrow" w:hAnsi="Arial Narrow"/>
        </w:rPr>
      </w:pPr>
      <w:r w:rsidRPr="008014B2">
        <w:rPr>
          <w:rFonts w:ascii="Arial Narrow" w:hAnsi="Arial Narrow"/>
        </w:rPr>
        <w:t>BROTHEL SPECIFIC LEGISLATION</w:t>
      </w:r>
    </w:p>
    <w:p w14:paraId="062E071F" w14:textId="77777777" w:rsidR="00232B61" w:rsidRPr="008014B2" w:rsidRDefault="00232B61" w:rsidP="000F6158">
      <w:pPr>
        <w:rPr>
          <w:sz w:val="22"/>
          <w:szCs w:val="22"/>
        </w:rPr>
      </w:pPr>
    </w:p>
    <w:p w14:paraId="65D63D80" w14:textId="6941408A" w:rsidR="00232B61" w:rsidRPr="008014B2" w:rsidRDefault="00232B61" w:rsidP="000F6158">
      <w:pPr>
        <w:rPr>
          <w:sz w:val="22"/>
          <w:szCs w:val="22"/>
        </w:rPr>
      </w:pPr>
      <w:r w:rsidRPr="008014B2">
        <w:rPr>
          <w:sz w:val="22"/>
          <w:szCs w:val="22"/>
        </w:rPr>
        <w:t xml:space="preserve">If brothels </w:t>
      </w:r>
      <w:r w:rsidR="00D458BF" w:rsidRPr="008014B2">
        <w:rPr>
          <w:sz w:val="22"/>
          <w:szCs w:val="22"/>
        </w:rPr>
        <w:t>are decriminalised</w:t>
      </w:r>
      <w:r w:rsidRPr="008014B2">
        <w:rPr>
          <w:sz w:val="22"/>
          <w:szCs w:val="22"/>
        </w:rPr>
        <w:t xml:space="preserve">, there will </w:t>
      </w:r>
      <w:r w:rsidR="00D458BF" w:rsidRPr="008014B2">
        <w:rPr>
          <w:sz w:val="22"/>
          <w:szCs w:val="22"/>
        </w:rPr>
        <w:t xml:space="preserve">need to </w:t>
      </w:r>
      <w:r w:rsidRPr="008014B2">
        <w:rPr>
          <w:sz w:val="22"/>
          <w:szCs w:val="22"/>
        </w:rPr>
        <w:t xml:space="preserve">be a number of </w:t>
      </w:r>
      <w:r w:rsidR="00D458BF" w:rsidRPr="008014B2">
        <w:rPr>
          <w:sz w:val="22"/>
          <w:szCs w:val="22"/>
        </w:rPr>
        <w:t xml:space="preserve">other </w:t>
      </w:r>
      <w:r w:rsidRPr="008014B2">
        <w:rPr>
          <w:sz w:val="22"/>
          <w:szCs w:val="22"/>
        </w:rPr>
        <w:t xml:space="preserve">legislative considerations including </w:t>
      </w:r>
      <w:r w:rsidR="00D458BF" w:rsidRPr="008014B2">
        <w:rPr>
          <w:sz w:val="22"/>
          <w:szCs w:val="22"/>
        </w:rPr>
        <w:t xml:space="preserve">where they can be located and what </w:t>
      </w:r>
      <w:r w:rsidRPr="008014B2">
        <w:rPr>
          <w:sz w:val="22"/>
          <w:szCs w:val="22"/>
        </w:rPr>
        <w:t>worker’s rights</w:t>
      </w:r>
      <w:r w:rsidR="00D458BF" w:rsidRPr="008014B2">
        <w:rPr>
          <w:sz w:val="22"/>
          <w:szCs w:val="22"/>
        </w:rPr>
        <w:t xml:space="preserve"> apply</w:t>
      </w:r>
      <w:r w:rsidRPr="008014B2">
        <w:rPr>
          <w:sz w:val="22"/>
          <w:szCs w:val="22"/>
        </w:rPr>
        <w:t>.  The following provides a consideration of the more important aspects however it must be noted that there may be other considerations that have not been captured at this initial stage</w:t>
      </w:r>
      <w:r w:rsidR="00996189" w:rsidRPr="008014B2">
        <w:rPr>
          <w:sz w:val="22"/>
          <w:szCs w:val="22"/>
        </w:rPr>
        <w:t>, and further consultation is likely to be required</w:t>
      </w:r>
      <w:r w:rsidRPr="008014B2">
        <w:rPr>
          <w:sz w:val="22"/>
          <w:szCs w:val="22"/>
        </w:rPr>
        <w:t>.</w:t>
      </w:r>
    </w:p>
    <w:p w14:paraId="54C9AC47" w14:textId="2C6B7C83" w:rsidR="00232B61" w:rsidRPr="008014B2" w:rsidRDefault="00232B61" w:rsidP="000F6158">
      <w:pPr>
        <w:pStyle w:val="Heading3"/>
        <w:rPr>
          <w:rFonts w:ascii="Arial Narrow" w:hAnsi="Arial Narrow"/>
          <w:b w:val="0"/>
          <w:color w:val="365F91" w:themeColor="accent1" w:themeShade="BF"/>
          <w:sz w:val="26"/>
          <w:szCs w:val="26"/>
        </w:rPr>
      </w:pPr>
      <w:r w:rsidRPr="008014B2">
        <w:rPr>
          <w:rFonts w:ascii="Arial Narrow" w:hAnsi="Arial Narrow"/>
          <w:b w:val="0"/>
          <w:color w:val="365F91" w:themeColor="accent1" w:themeShade="BF"/>
          <w:sz w:val="26"/>
          <w:szCs w:val="26"/>
        </w:rPr>
        <w:t>Broad overview</w:t>
      </w:r>
    </w:p>
    <w:p w14:paraId="3DAF8389" w14:textId="4AA15807" w:rsidR="00232B61" w:rsidRPr="008014B2" w:rsidRDefault="00232B61" w:rsidP="000F6158">
      <w:pPr>
        <w:rPr>
          <w:rFonts w:cs="Arial"/>
          <w:sz w:val="22"/>
          <w:szCs w:val="22"/>
        </w:rPr>
      </w:pPr>
      <w:r w:rsidRPr="008014B2">
        <w:rPr>
          <w:rFonts w:cs="Arial"/>
          <w:sz w:val="22"/>
          <w:szCs w:val="22"/>
        </w:rPr>
        <w:t xml:space="preserve">In the event that reforms to the NT sex industry include the </w:t>
      </w:r>
      <w:r w:rsidR="00D458BF" w:rsidRPr="008014B2">
        <w:rPr>
          <w:rFonts w:cs="Arial"/>
          <w:sz w:val="22"/>
          <w:szCs w:val="22"/>
        </w:rPr>
        <w:t xml:space="preserve">decriminalisation </w:t>
      </w:r>
      <w:r w:rsidRPr="008014B2">
        <w:rPr>
          <w:rFonts w:cs="Arial"/>
          <w:sz w:val="22"/>
          <w:szCs w:val="22"/>
        </w:rPr>
        <w:t>of brothels, it would be appropriate that the NT Government retain some control of the regulation through the provision of suitable legislation.</w:t>
      </w:r>
      <w:r w:rsidR="00F6152B">
        <w:rPr>
          <w:rFonts w:cs="Arial"/>
          <w:sz w:val="22"/>
          <w:szCs w:val="22"/>
        </w:rPr>
        <w:t xml:space="preserve"> This would include working with NT WorkSafe and Local Government.</w:t>
      </w:r>
    </w:p>
    <w:p w14:paraId="4CE92016" w14:textId="77777777" w:rsidR="00232B61" w:rsidRPr="008014B2" w:rsidRDefault="00232B61" w:rsidP="000F6158">
      <w:pPr>
        <w:rPr>
          <w:rFonts w:cs="Arial"/>
          <w:sz w:val="22"/>
          <w:szCs w:val="22"/>
        </w:rPr>
      </w:pPr>
    </w:p>
    <w:p w14:paraId="1155F41E" w14:textId="5CEC930A" w:rsidR="00232B61" w:rsidRPr="008014B2" w:rsidRDefault="00996189" w:rsidP="000F6158">
      <w:pPr>
        <w:rPr>
          <w:rFonts w:cs="Arial"/>
          <w:sz w:val="22"/>
          <w:szCs w:val="22"/>
        </w:rPr>
      </w:pPr>
      <w:r w:rsidRPr="008014B2">
        <w:rPr>
          <w:rFonts w:cs="Arial"/>
          <w:sz w:val="22"/>
          <w:szCs w:val="22"/>
        </w:rPr>
        <w:t xml:space="preserve">Under the current legislation, </w:t>
      </w:r>
      <w:r w:rsidR="00232B61" w:rsidRPr="008014B2">
        <w:rPr>
          <w:rFonts w:cs="Arial"/>
          <w:sz w:val="22"/>
          <w:szCs w:val="22"/>
        </w:rPr>
        <w:t xml:space="preserve">brothels and street </w:t>
      </w:r>
      <w:r w:rsidR="00F6152B">
        <w:rPr>
          <w:rFonts w:cs="Arial"/>
          <w:sz w:val="22"/>
          <w:szCs w:val="22"/>
        </w:rPr>
        <w:t>based work</w:t>
      </w:r>
      <w:r w:rsidR="00F6152B" w:rsidRPr="008014B2">
        <w:rPr>
          <w:rFonts w:cs="Arial"/>
          <w:sz w:val="22"/>
          <w:szCs w:val="22"/>
        </w:rPr>
        <w:t xml:space="preserve"> </w:t>
      </w:r>
      <w:r w:rsidRPr="008014B2">
        <w:rPr>
          <w:rFonts w:cs="Arial"/>
          <w:sz w:val="22"/>
          <w:szCs w:val="22"/>
        </w:rPr>
        <w:t>are prohibited. It may be considered that</w:t>
      </w:r>
      <w:r w:rsidR="00232B61" w:rsidRPr="008014B2">
        <w:rPr>
          <w:rFonts w:cs="Arial"/>
          <w:sz w:val="22"/>
          <w:szCs w:val="22"/>
        </w:rPr>
        <w:t xml:space="preserve"> some control should be retained </w:t>
      </w:r>
      <w:r w:rsidRPr="008014B2">
        <w:rPr>
          <w:rFonts w:cs="Arial"/>
          <w:sz w:val="22"/>
          <w:szCs w:val="22"/>
        </w:rPr>
        <w:t xml:space="preserve">for these two elements </w:t>
      </w:r>
      <w:r w:rsidR="00232B61" w:rsidRPr="008014B2">
        <w:rPr>
          <w:rFonts w:cs="Arial"/>
          <w:sz w:val="22"/>
          <w:szCs w:val="22"/>
        </w:rPr>
        <w:t xml:space="preserve">to ensure that workers are protected and criminal </w:t>
      </w:r>
      <w:r w:rsidRPr="008014B2">
        <w:rPr>
          <w:rFonts w:cs="Arial"/>
          <w:sz w:val="22"/>
          <w:szCs w:val="22"/>
        </w:rPr>
        <w:t xml:space="preserve">activity </w:t>
      </w:r>
      <w:r w:rsidR="00232B61" w:rsidRPr="008014B2">
        <w:rPr>
          <w:rFonts w:cs="Arial"/>
          <w:sz w:val="22"/>
          <w:szCs w:val="22"/>
        </w:rPr>
        <w:t>is minimised.  Appropriate legislation would also allow government to monitor the number of</w:t>
      </w:r>
      <w:r w:rsidR="00097507" w:rsidRPr="008014B2">
        <w:rPr>
          <w:rFonts w:cs="Arial"/>
          <w:sz w:val="22"/>
          <w:szCs w:val="22"/>
        </w:rPr>
        <w:t xml:space="preserve"> operating</w:t>
      </w:r>
      <w:r w:rsidR="00232B61" w:rsidRPr="008014B2">
        <w:rPr>
          <w:rFonts w:cs="Arial"/>
          <w:sz w:val="22"/>
          <w:szCs w:val="22"/>
        </w:rPr>
        <w:t xml:space="preserve"> brothels.</w:t>
      </w:r>
    </w:p>
    <w:p w14:paraId="1886AFA6" w14:textId="77777777" w:rsidR="00232B61" w:rsidRPr="008014B2" w:rsidRDefault="00232B61" w:rsidP="000F6158">
      <w:pPr>
        <w:rPr>
          <w:rFonts w:cs="Arial"/>
          <w:sz w:val="22"/>
          <w:szCs w:val="22"/>
        </w:rPr>
      </w:pPr>
    </w:p>
    <w:p w14:paraId="2982D21B" w14:textId="0470BC35" w:rsidR="00232B61" w:rsidRPr="008014B2" w:rsidRDefault="00F75C57" w:rsidP="000F6158">
      <w:pPr>
        <w:rPr>
          <w:rFonts w:cs="Arial"/>
          <w:sz w:val="22"/>
          <w:szCs w:val="22"/>
        </w:rPr>
      </w:pPr>
      <w:r>
        <w:rPr>
          <w:rFonts w:cs="Arial"/>
          <w:sz w:val="22"/>
          <w:szCs w:val="22"/>
        </w:rPr>
        <w:t>L</w:t>
      </w:r>
      <w:r w:rsidR="00232B61" w:rsidRPr="008014B2">
        <w:rPr>
          <w:rFonts w:cs="Arial"/>
          <w:sz w:val="22"/>
          <w:szCs w:val="22"/>
        </w:rPr>
        <w:t xml:space="preserve">egislation for the establishment of a brothel </w:t>
      </w:r>
      <w:r>
        <w:rPr>
          <w:rFonts w:cs="Arial"/>
          <w:sz w:val="22"/>
          <w:szCs w:val="22"/>
        </w:rPr>
        <w:t>c</w:t>
      </w:r>
      <w:r w:rsidR="00232B61" w:rsidRPr="008014B2">
        <w:rPr>
          <w:rFonts w:cs="Arial"/>
          <w:sz w:val="22"/>
          <w:szCs w:val="22"/>
        </w:rPr>
        <w:t xml:space="preserve">ould allow operators and workers to provide services to </w:t>
      </w:r>
      <w:r w:rsidR="00F6152B">
        <w:rPr>
          <w:rFonts w:cs="Arial"/>
          <w:sz w:val="22"/>
          <w:szCs w:val="22"/>
        </w:rPr>
        <w:t>clients</w:t>
      </w:r>
      <w:r w:rsidR="00F6152B" w:rsidRPr="008014B2">
        <w:rPr>
          <w:rFonts w:cs="Arial"/>
          <w:sz w:val="22"/>
          <w:szCs w:val="22"/>
        </w:rPr>
        <w:t xml:space="preserve"> </w:t>
      </w:r>
      <w:r w:rsidR="00232B61" w:rsidRPr="008014B2">
        <w:rPr>
          <w:rFonts w:cs="Arial"/>
          <w:sz w:val="22"/>
          <w:szCs w:val="22"/>
        </w:rPr>
        <w:t>in a manner that is safe for all involved, has regard for the health of workers and clients</w:t>
      </w:r>
      <w:r w:rsidR="00097507" w:rsidRPr="008014B2">
        <w:rPr>
          <w:rFonts w:cs="Arial"/>
          <w:sz w:val="22"/>
          <w:szCs w:val="22"/>
        </w:rPr>
        <w:t xml:space="preserve"> and</w:t>
      </w:r>
      <w:r w:rsidR="00232B61" w:rsidRPr="008014B2">
        <w:rPr>
          <w:rFonts w:cs="Arial"/>
          <w:sz w:val="22"/>
          <w:szCs w:val="22"/>
        </w:rPr>
        <w:t xml:space="preserve"> </w:t>
      </w:r>
      <w:r w:rsidR="00D458BF" w:rsidRPr="008014B2">
        <w:rPr>
          <w:rFonts w:cs="Arial"/>
          <w:sz w:val="22"/>
          <w:szCs w:val="22"/>
        </w:rPr>
        <w:t xml:space="preserve"> provides safe guards, where appropriate, for</w:t>
      </w:r>
      <w:r w:rsidR="00232B61" w:rsidRPr="008014B2">
        <w:rPr>
          <w:rFonts w:cs="Arial"/>
          <w:sz w:val="22"/>
          <w:szCs w:val="22"/>
        </w:rPr>
        <w:t xml:space="preserve"> the wider community.</w:t>
      </w:r>
    </w:p>
    <w:p w14:paraId="2BE1946B" w14:textId="77777777" w:rsidR="0076278B" w:rsidRPr="008014B2" w:rsidRDefault="0076278B" w:rsidP="000F6158">
      <w:pPr>
        <w:rPr>
          <w:rFonts w:cs="Arial"/>
          <w:sz w:val="22"/>
          <w:szCs w:val="22"/>
        </w:rPr>
      </w:pPr>
    </w:p>
    <w:p w14:paraId="1AC319EC" w14:textId="640708F0" w:rsidR="00232B61" w:rsidRPr="008014B2" w:rsidRDefault="00F75C57" w:rsidP="000F6158">
      <w:pPr>
        <w:rPr>
          <w:rFonts w:cs="Arial"/>
          <w:sz w:val="22"/>
          <w:szCs w:val="22"/>
        </w:rPr>
      </w:pPr>
      <w:r>
        <w:rPr>
          <w:rFonts w:cs="Arial"/>
          <w:sz w:val="22"/>
          <w:szCs w:val="22"/>
        </w:rPr>
        <w:t>C</w:t>
      </w:r>
      <w:r w:rsidR="00232B61" w:rsidRPr="008014B2">
        <w:rPr>
          <w:rFonts w:cs="Arial"/>
          <w:sz w:val="22"/>
          <w:szCs w:val="22"/>
        </w:rPr>
        <w:t>urrent legislation provides that a brothel is a place where people go to</w:t>
      </w:r>
      <w:r w:rsidR="00D458BF" w:rsidRPr="008014B2">
        <w:rPr>
          <w:rFonts w:cs="Arial"/>
          <w:sz w:val="22"/>
          <w:szCs w:val="22"/>
        </w:rPr>
        <w:t>,</w:t>
      </w:r>
      <w:r w:rsidR="0012606A" w:rsidRPr="008014B2">
        <w:rPr>
          <w:rFonts w:cs="Arial"/>
          <w:sz w:val="22"/>
          <w:szCs w:val="22"/>
        </w:rPr>
        <w:t xml:space="preserve"> </w:t>
      </w:r>
      <w:r w:rsidR="00232B61" w:rsidRPr="008014B2">
        <w:rPr>
          <w:rFonts w:cs="Arial"/>
          <w:sz w:val="22"/>
          <w:szCs w:val="22"/>
        </w:rPr>
        <w:t>arrange, pay for and have sex</w:t>
      </w:r>
      <w:r>
        <w:rPr>
          <w:rFonts w:cs="Arial"/>
          <w:sz w:val="22"/>
          <w:szCs w:val="22"/>
        </w:rPr>
        <w:t>.</w:t>
      </w:r>
      <w:r w:rsidR="00232B61" w:rsidRPr="008014B2">
        <w:rPr>
          <w:rFonts w:cs="Arial"/>
          <w:sz w:val="22"/>
          <w:szCs w:val="22"/>
        </w:rPr>
        <w:t xml:space="preserve"> </w:t>
      </w:r>
      <w:r>
        <w:rPr>
          <w:rFonts w:cs="Arial"/>
          <w:sz w:val="22"/>
          <w:szCs w:val="22"/>
        </w:rPr>
        <w:t xml:space="preserve">The traditional image of a brothel is more often a sex industry business where a number of sex workers are employed. </w:t>
      </w:r>
      <w:r w:rsidR="00232B61" w:rsidRPr="008014B2">
        <w:rPr>
          <w:rFonts w:cs="Arial"/>
          <w:sz w:val="22"/>
          <w:szCs w:val="22"/>
        </w:rPr>
        <w:t xml:space="preserve">It is likely that the number of </w:t>
      </w:r>
      <w:r w:rsidR="0076278B" w:rsidRPr="008014B2">
        <w:rPr>
          <w:rFonts w:cs="Arial"/>
          <w:sz w:val="22"/>
          <w:szCs w:val="22"/>
        </w:rPr>
        <w:t xml:space="preserve">brothels of this scale </w:t>
      </w:r>
      <w:r w:rsidR="00232B61" w:rsidRPr="008014B2">
        <w:rPr>
          <w:rFonts w:cs="Arial"/>
          <w:sz w:val="22"/>
          <w:szCs w:val="22"/>
        </w:rPr>
        <w:t xml:space="preserve">would be minimal in the NT given </w:t>
      </w:r>
      <w:r w:rsidR="00D458BF" w:rsidRPr="008014B2">
        <w:rPr>
          <w:rFonts w:cs="Arial"/>
          <w:sz w:val="22"/>
          <w:szCs w:val="22"/>
        </w:rPr>
        <w:t xml:space="preserve">the </w:t>
      </w:r>
      <w:r w:rsidR="00232B61" w:rsidRPr="008014B2">
        <w:rPr>
          <w:rFonts w:cs="Arial"/>
          <w:sz w:val="22"/>
          <w:szCs w:val="22"/>
        </w:rPr>
        <w:t xml:space="preserve">limited population and </w:t>
      </w:r>
      <w:r w:rsidR="00D458BF" w:rsidRPr="008014B2">
        <w:rPr>
          <w:rFonts w:cs="Arial"/>
          <w:sz w:val="22"/>
          <w:szCs w:val="22"/>
        </w:rPr>
        <w:t xml:space="preserve">low </w:t>
      </w:r>
      <w:r w:rsidR="00232B61" w:rsidRPr="008014B2">
        <w:rPr>
          <w:rFonts w:cs="Arial"/>
          <w:sz w:val="22"/>
          <w:szCs w:val="22"/>
        </w:rPr>
        <w:t xml:space="preserve">worker numbers. </w:t>
      </w:r>
    </w:p>
    <w:p w14:paraId="020D224A" w14:textId="77777777" w:rsidR="00232B61" w:rsidRPr="008014B2" w:rsidRDefault="00232B61" w:rsidP="00232B61">
      <w:pPr>
        <w:jc w:val="both"/>
        <w:rPr>
          <w:rFonts w:cs="Arial"/>
          <w:sz w:val="22"/>
          <w:szCs w:val="22"/>
        </w:rPr>
      </w:pPr>
    </w:p>
    <w:p w14:paraId="49C62A7B" w14:textId="77777777" w:rsidR="00232B61" w:rsidRDefault="00232B61" w:rsidP="000F6158">
      <w:pPr>
        <w:rPr>
          <w:rFonts w:cs="Arial"/>
          <w:sz w:val="22"/>
          <w:szCs w:val="22"/>
        </w:rPr>
      </w:pPr>
      <w:r w:rsidRPr="008014B2">
        <w:rPr>
          <w:rFonts w:cs="Arial"/>
          <w:sz w:val="22"/>
          <w:szCs w:val="22"/>
        </w:rPr>
        <w:t>The objectives of the legislation could broadly provide for:</w:t>
      </w:r>
    </w:p>
    <w:p w14:paraId="3CC78670" w14:textId="77777777" w:rsidR="000F6158" w:rsidRPr="008014B2" w:rsidRDefault="000F6158" w:rsidP="000F6158">
      <w:pPr>
        <w:rPr>
          <w:rFonts w:cs="Arial"/>
          <w:sz w:val="22"/>
          <w:szCs w:val="22"/>
        </w:rPr>
      </w:pPr>
    </w:p>
    <w:p w14:paraId="52588FEB" w14:textId="1A99FD6F" w:rsidR="00232B61" w:rsidRDefault="00232B61" w:rsidP="000F6158">
      <w:pPr>
        <w:pStyle w:val="ListParagraph"/>
        <w:numPr>
          <w:ilvl w:val="0"/>
          <w:numId w:val="25"/>
        </w:numPr>
        <w:autoSpaceDE w:val="0"/>
        <w:autoSpaceDN w:val="0"/>
        <w:adjustRightInd w:val="0"/>
        <w:rPr>
          <w:rFonts w:cs="Arial"/>
          <w:sz w:val="22"/>
          <w:szCs w:val="22"/>
        </w:rPr>
      </w:pPr>
      <w:r w:rsidRPr="008014B2">
        <w:rPr>
          <w:rFonts w:cs="Arial"/>
          <w:sz w:val="22"/>
          <w:szCs w:val="22"/>
        </w:rPr>
        <w:t>minimal licensing requirements for brothel operators;</w:t>
      </w:r>
      <w:r w:rsidR="00F75C57">
        <w:rPr>
          <w:rFonts w:cs="Arial"/>
          <w:sz w:val="22"/>
          <w:szCs w:val="22"/>
        </w:rPr>
        <w:t xml:space="preserve"> or</w:t>
      </w:r>
    </w:p>
    <w:p w14:paraId="563DC421" w14:textId="21FAAC11" w:rsidR="00F75C57" w:rsidRPr="008014B2" w:rsidRDefault="00F75C57" w:rsidP="000F6158">
      <w:pPr>
        <w:pStyle w:val="ListParagraph"/>
        <w:autoSpaceDE w:val="0"/>
        <w:autoSpaceDN w:val="0"/>
        <w:adjustRightInd w:val="0"/>
        <w:ind w:left="502"/>
        <w:rPr>
          <w:rFonts w:cs="Arial"/>
          <w:sz w:val="22"/>
          <w:szCs w:val="22"/>
        </w:rPr>
      </w:pPr>
    </w:p>
    <w:p w14:paraId="2A95FF0B" w14:textId="77777777" w:rsidR="00232B61" w:rsidRDefault="00232B61" w:rsidP="000F6158">
      <w:pPr>
        <w:pStyle w:val="ListParagraph"/>
        <w:numPr>
          <w:ilvl w:val="0"/>
          <w:numId w:val="25"/>
        </w:numPr>
        <w:autoSpaceDE w:val="0"/>
        <w:autoSpaceDN w:val="0"/>
        <w:adjustRightInd w:val="0"/>
        <w:rPr>
          <w:rFonts w:cs="Arial"/>
          <w:sz w:val="22"/>
          <w:szCs w:val="22"/>
        </w:rPr>
      </w:pPr>
      <w:r w:rsidRPr="008014B2">
        <w:rPr>
          <w:rFonts w:cs="Arial"/>
          <w:sz w:val="22"/>
          <w:szCs w:val="22"/>
        </w:rPr>
        <w:t>appropriate workers’ rights and protections that provides for the welfare and occupational health and safety of workers and promotes safe sexual practices;</w:t>
      </w:r>
    </w:p>
    <w:p w14:paraId="25E6EDFC" w14:textId="77777777" w:rsidR="000F6158" w:rsidRPr="000F6158" w:rsidRDefault="000F6158" w:rsidP="000F6158">
      <w:pPr>
        <w:pStyle w:val="ListParagraph"/>
        <w:autoSpaceDE w:val="0"/>
        <w:autoSpaceDN w:val="0"/>
        <w:adjustRightInd w:val="0"/>
        <w:ind w:left="502"/>
        <w:rPr>
          <w:rFonts w:cs="Arial"/>
          <w:sz w:val="22"/>
          <w:szCs w:val="22"/>
        </w:rPr>
      </w:pPr>
    </w:p>
    <w:p w14:paraId="57660636" w14:textId="0D3ED441" w:rsidR="00232B61" w:rsidRDefault="00F75C57" w:rsidP="000F6158">
      <w:pPr>
        <w:pStyle w:val="ListParagraph"/>
        <w:numPr>
          <w:ilvl w:val="0"/>
          <w:numId w:val="25"/>
        </w:numPr>
        <w:autoSpaceDE w:val="0"/>
        <w:autoSpaceDN w:val="0"/>
        <w:adjustRightInd w:val="0"/>
        <w:rPr>
          <w:rFonts w:cs="Arial"/>
          <w:sz w:val="22"/>
          <w:szCs w:val="22"/>
        </w:rPr>
      </w:pPr>
      <w:r>
        <w:rPr>
          <w:rFonts w:cs="Arial"/>
          <w:sz w:val="22"/>
          <w:szCs w:val="22"/>
        </w:rPr>
        <w:t xml:space="preserve">sex </w:t>
      </w:r>
      <w:r w:rsidR="00232B61" w:rsidRPr="008014B2">
        <w:rPr>
          <w:rFonts w:cs="Arial"/>
          <w:sz w:val="22"/>
          <w:szCs w:val="22"/>
        </w:rPr>
        <w:t xml:space="preserve">workers </w:t>
      </w:r>
      <w:r>
        <w:rPr>
          <w:rFonts w:cs="Arial"/>
          <w:sz w:val="22"/>
          <w:szCs w:val="22"/>
        </w:rPr>
        <w:t xml:space="preserve">supported </w:t>
      </w:r>
      <w:r w:rsidR="00232B61" w:rsidRPr="008014B2">
        <w:rPr>
          <w:rFonts w:cs="Arial"/>
          <w:sz w:val="22"/>
          <w:szCs w:val="22"/>
        </w:rPr>
        <w:t xml:space="preserve">to refuse service without penalty; </w:t>
      </w:r>
    </w:p>
    <w:p w14:paraId="64A29747" w14:textId="77777777" w:rsidR="000F6158" w:rsidRPr="000F6158" w:rsidRDefault="000F6158" w:rsidP="000F6158">
      <w:pPr>
        <w:pStyle w:val="ListParagraph"/>
        <w:rPr>
          <w:rFonts w:cs="Arial"/>
          <w:sz w:val="22"/>
          <w:szCs w:val="22"/>
        </w:rPr>
      </w:pPr>
    </w:p>
    <w:p w14:paraId="00092ED2" w14:textId="69B45D33" w:rsidR="00232B61" w:rsidRDefault="00232B61" w:rsidP="000F6158">
      <w:pPr>
        <w:pStyle w:val="ListParagraph"/>
        <w:numPr>
          <w:ilvl w:val="0"/>
          <w:numId w:val="25"/>
        </w:numPr>
        <w:autoSpaceDE w:val="0"/>
        <w:autoSpaceDN w:val="0"/>
        <w:adjustRightInd w:val="0"/>
        <w:rPr>
          <w:rFonts w:cs="Arial"/>
          <w:sz w:val="22"/>
          <w:szCs w:val="22"/>
        </w:rPr>
      </w:pPr>
      <w:r w:rsidRPr="008014B2">
        <w:rPr>
          <w:rFonts w:cs="Arial"/>
          <w:sz w:val="22"/>
          <w:szCs w:val="22"/>
        </w:rPr>
        <w:lastRenderedPageBreak/>
        <w:t>suitable zoning considerations to ensure brothels are established in appropriate locations; and</w:t>
      </w:r>
    </w:p>
    <w:p w14:paraId="1A059CE3" w14:textId="77777777" w:rsidR="000F6158" w:rsidRPr="000F6158" w:rsidRDefault="000F6158" w:rsidP="000F6158">
      <w:pPr>
        <w:pStyle w:val="ListParagraph"/>
        <w:rPr>
          <w:rFonts w:cs="Arial"/>
          <w:sz w:val="22"/>
          <w:szCs w:val="22"/>
        </w:rPr>
      </w:pPr>
    </w:p>
    <w:p w14:paraId="7B55E2A9" w14:textId="77777777" w:rsidR="00232B61" w:rsidRPr="008014B2" w:rsidRDefault="00232B61" w:rsidP="000F6158">
      <w:pPr>
        <w:pStyle w:val="ListParagraph"/>
        <w:numPr>
          <w:ilvl w:val="0"/>
          <w:numId w:val="25"/>
        </w:numPr>
        <w:autoSpaceDE w:val="0"/>
        <w:autoSpaceDN w:val="0"/>
        <w:adjustRightInd w:val="0"/>
        <w:rPr>
          <w:rFonts w:cs="Arial"/>
          <w:sz w:val="22"/>
          <w:szCs w:val="22"/>
        </w:rPr>
      </w:pPr>
      <w:r w:rsidRPr="008014B2">
        <w:rPr>
          <w:rFonts w:cs="Arial"/>
          <w:sz w:val="22"/>
          <w:szCs w:val="22"/>
        </w:rPr>
        <w:t>advertising standards.</w:t>
      </w:r>
    </w:p>
    <w:p w14:paraId="36F69D8C" w14:textId="21560C86" w:rsidR="0076278B" w:rsidRPr="008014B2" w:rsidRDefault="0076278B" w:rsidP="000F6158">
      <w:pPr>
        <w:pStyle w:val="Heading3"/>
        <w:rPr>
          <w:rFonts w:ascii="Arial Narrow" w:hAnsi="Arial Narrow"/>
          <w:b w:val="0"/>
          <w:color w:val="365F91" w:themeColor="accent1" w:themeShade="BF"/>
          <w:sz w:val="26"/>
          <w:szCs w:val="26"/>
        </w:rPr>
      </w:pPr>
      <w:r w:rsidRPr="008014B2">
        <w:rPr>
          <w:rFonts w:ascii="Arial Narrow" w:hAnsi="Arial Narrow"/>
          <w:b w:val="0"/>
          <w:color w:val="365F91" w:themeColor="accent1" w:themeShade="BF"/>
          <w:sz w:val="26"/>
          <w:szCs w:val="26"/>
        </w:rPr>
        <w:t xml:space="preserve">Minimal </w:t>
      </w:r>
      <w:r w:rsidR="0029213B">
        <w:rPr>
          <w:rFonts w:ascii="Arial Narrow" w:hAnsi="Arial Narrow"/>
          <w:b w:val="0"/>
          <w:color w:val="365F91" w:themeColor="accent1" w:themeShade="BF"/>
          <w:sz w:val="26"/>
          <w:szCs w:val="26"/>
        </w:rPr>
        <w:t>l</w:t>
      </w:r>
      <w:r w:rsidRPr="008014B2">
        <w:rPr>
          <w:rFonts w:ascii="Arial Narrow" w:hAnsi="Arial Narrow"/>
          <w:b w:val="0"/>
          <w:color w:val="365F91" w:themeColor="accent1" w:themeShade="BF"/>
          <w:sz w:val="26"/>
          <w:szCs w:val="26"/>
        </w:rPr>
        <w:t xml:space="preserve">icensing </w:t>
      </w:r>
      <w:r w:rsidR="0029213B">
        <w:rPr>
          <w:rFonts w:ascii="Arial Narrow" w:hAnsi="Arial Narrow"/>
          <w:b w:val="0"/>
          <w:color w:val="365F91" w:themeColor="accent1" w:themeShade="BF"/>
          <w:sz w:val="26"/>
          <w:szCs w:val="26"/>
        </w:rPr>
        <w:t>r</w:t>
      </w:r>
      <w:r w:rsidRPr="008014B2">
        <w:rPr>
          <w:rFonts w:ascii="Arial Narrow" w:hAnsi="Arial Narrow"/>
          <w:b w:val="0"/>
          <w:color w:val="365F91" w:themeColor="accent1" w:themeShade="BF"/>
          <w:sz w:val="26"/>
          <w:szCs w:val="26"/>
        </w:rPr>
        <w:t xml:space="preserve">equirements </w:t>
      </w:r>
      <w:r w:rsidR="00210EB6" w:rsidRPr="008014B2">
        <w:rPr>
          <w:rFonts w:ascii="Arial Narrow" w:hAnsi="Arial Narrow"/>
          <w:b w:val="0"/>
          <w:color w:val="365F91" w:themeColor="accent1" w:themeShade="BF"/>
          <w:sz w:val="26"/>
          <w:szCs w:val="26"/>
        </w:rPr>
        <w:t>f</w:t>
      </w:r>
      <w:r w:rsidRPr="008014B2">
        <w:rPr>
          <w:rFonts w:ascii="Arial Narrow" w:hAnsi="Arial Narrow"/>
          <w:b w:val="0"/>
          <w:color w:val="365F91" w:themeColor="accent1" w:themeShade="BF"/>
          <w:sz w:val="26"/>
          <w:szCs w:val="26"/>
        </w:rPr>
        <w:t xml:space="preserve">or </w:t>
      </w:r>
      <w:r w:rsidR="0029213B">
        <w:rPr>
          <w:rFonts w:ascii="Arial Narrow" w:hAnsi="Arial Narrow"/>
          <w:b w:val="0"/>
          <w:color w:val="365F91" w:themeColor="accent1" w:themeShade="BF"/>
          <w:sz w:val="26"/>
          <w:szCs w:val="26"/>
        </w:rPr>
        <w:t>b</w:t>
      </w:r>
      <w:r w:rsidRPr="008014B2">
        <w:rPr>
          <w:rFonts w:ascii="Arial Narrow" w:hAnsi="Arial Narrow"/>
          <w:b w:val="0"/>
          <w:color w:val="365F91" w:themeColor="accent1" w:themeShade="BF"/>
          <w:sz w:val="26"/>
          <w:szCs w:val="26"/>
        </w:rPr>
        <w:t xml:space="preserve">rothel </w:t>
      </w:r>
      <w:r w:rsidR="0029213B">
        <w:rPr>
          <w:rFonts w:ascii="Arial Narrow" w:hAnsi="Arial Narrow"/>
          <w:b w:val="0"/>
          <w:color w:val="365F91" w:themeColor="accent1" w:themeShade="BF"/>
          <w:sz w:val="26"/>
          <w:szCs w:val="26"/>
        </w:rPr>
        <w:t>o</w:t>
      </w:r>
      <w:r w:rsidRPr="008014B2">
        <w:rPr>
          <w:rFonts w:ascii="Arial Narrow" w:hAnsi="Arial Narrow"/>
          <w:b w:val="0"/>
          <w:color w:val="365F91" w:themeColor="accent1" w:themeShade="BF"/>
          <w:sz w:val="26"/>
          <w:szCs w:val="26"/>
        </w:rPr>
        <w:t>perators</w:t>
      </w:r>
    </w:p>
    <w:p w14:paraId="02E8818E" w14:textId="0B8CFD86" w:rsidR="00800E6E" w:rsidRPr="008014B2" w:rsidRDefault="0076278B" w:rsidP="000F6158">
      <w:pPr>
        <w:rPr>
          <w:rFonts w:cs="Arial"/>
          <w:sz w:val="22"/>
          <w:szCs w:val="22"/>
        </w:rPr>
      </w:pPr>
      <w:r w:rsidRPr="008014B2">
        <w:rPr>
          <w:rFonts w:cs="Arial"/>
          <w:sz w:val="22"/>
          <w:szCs w:val="22"/>
        </w:rPr>
        <w:t xml:space="preserve">Brothel operators </w:t>
      </w:r>
      <w:r w:rsidR="00800E6E" w:rsidRPr="008014B2">
        <w:rPr>
          <w:rFonts w:cs="Arial"/>
          <w:sz w:val="22"/>
          <w:szCs w:val="22"/>
        </w:rPr>
        <w:t>c</w:t>
      </w:r>
      <w:r w:rsidRPr="008014B2">
        <w:rPr>
          <w:rFonts w:cs="Arial"/>
          <w:sz w:val="22"/>
          <w:szCs w:val="22"/>
        </w:rPr>
        <w:t>ould be required to be registered except where it is a ‘one person’ brothel</w:t>
      </w:r>
      <w:r w:rsidR="00F75C57">
        <w:rPr>
          <w:rFonts w:cs="Arial"/>
          <w:sz w:val="22"/>
          <w:szCs w:val="22"/>
        </w:rPr>
        <w:t>, or a small operation</w:t>
      </w:r>
      <w:r w:rsidR="000F6158">
        <w:rPr>
          <w:rFonts w:cs="Arial"/>
          <w:sz w:val="22"/>
          <w:szCs w:val="22"/>
        </w:rPr>
        <w:t xml:space="preserve">. </w:t>
      </w:r>
      <w:r w:rsidRPr="008014B2">
        <w:rPr>
          <w:rFonts w:cs="Arial"/>
          <w:sz w:val="22"/>
          <w:szCs w:val="22"/>
        </w:rPr>
        <w:t xml:space="preserve">This </w:t>
      </w:r>
      <w:r w:rsidR="00800E6E" w:rsidRPr="008014B2">
        <w:rPr>
          <w:rFonts w:cs="Arial"/>
          <w:sz w:val="22"/>
          <w:szCs w:val="22"/>
        </w:rPr>
        <w:t>c</w:t>
      </w:r>
      <w:r w:rsidRPr="008014B2">
        <w:rPr>
          <w:rFonts w:cs="Arial"/>
          <w:sz w:val="22"/>
          <w:szCs w:val="22"/>
        </w:rPr>
        <w:t>ould be a rela</w:t>
      </w:r>
      <w:r w:rsidR="007978C7">
        <w:rPr>
          <w:rFonts w:cs="Arial"/>
          <w:sz w:val="22"/>
          <w:szCs w:val="22"/>
        </w:rPr>
        <w:t xml:space="preserve">tively straightforward process </w:t>
      </w:r>
      <w:r w:rsidRPr="008014B2">
        <w:rPr>
          <w:rFonts w:cs="Arial"/>
          <w:sz w:val="22"/>
          <w:szCs w:val="22"/>
        </w:rPr>
        <w:t>to encourage take up</w:t>
      </w:r>
      <w:r w:rsidR="00F75C57">
        <w:rPr>
          <w:rFonts w:cs="Arial"/>
          <w:sz w:val="22"/>
          <w:szCs w:val="22"/>
        </w:rPr>
        <w:t xml:space="preserve"> of registration</w:t>
      </w:r>
      <w:r w:rsidRPr="008014B2">
        <w:rPr>
          <w:rFonts w:cs="Arial"/>
          <w:sz w:val="22"/>
          <w:szCs w:val="22"/>
        </w:rPr>
        <w:t xml:space="preserve"> and allows government to monitor numbers and could be similar to what has existed for those persons wishing to operate wholesale liquor operations in the NT.  </w:t>
      </w:r>
    </w:p>
    <w:p w14:paraId="50EC0668" w14:textId="77777777" w:rsidR="00800E6E" w:rsidRPr="008014B2" w:rsidRDefault="00800E6E" w:rsidP="000F6158">
      <w:pPr>
        <w:rPr>
          <w:rFonts w:cs="Arial"/>
          <w:sz w:val="22"/>
          <w:szCs w:val="22"/>
        </w:rPr>
      </w:pPr>
    </w:p>
    <w:p w14:paraId="2E06CC9E" w14:textId="1F05D7BE" w:rsidR="0076278B" w:rsidRPr="008014B2" w:rsidRDefault="0076278B" w:rsidP="000F6158">
      <w:pPr>
        <w:rPr>
          <w:rFonts w:cs="Arial"/>
          <w:sz w:val="22"/>
          <w:szCs w:val="22"/>
        </w:rPr>
      </w:pPr>
      <w:r w:rsidRPr="008014B2">
        <w:rPr>
          <w:rFonts w:cs="Arial"/>
          <w:sz w:val="22"/>
          <w:szCs w:val="22"/>
        </w:rPr>
        <w:t>Consideration could be given to disqualifying people with certain criminal convict</w:t>
      </w:r>
      <w:r w:rsidR="000F6158">
        <w:rPr>
          <w:rFonts w:cs="Arial"/>
          <w:sz w:val="22"/>
          <w:szCs w:val="22"/>
        </w:rPr>
        <w:t xml:space="preserve">ions from operating a brothel. </w:t>
      </w:r>
      <w:r w:rsidRPr="008014B2">
        <w:rPr>
          <w:rFonts w:cs="Arial"/>
          <w:sz w:val="22"/>
          <w:szCs w:val="22"/>
        </w:rPr>
        <w:t xml:space="preserve">This would mirror a number of existing NT licences which cannot be granted to persons with certain criminal history. </w:t>
      </w:r>
    </w:p>
    <w:p w14:paraId="55E48B2F" w14:textId="6B0682DF" w:rsidR="0076278B" w:rsidRPr="008014B2" w:rsidRDefault="00210EB6" w:rsidP="000F6158">
      <w:pPr>
        <w:pStyle w:val="Heading3"/>
        <w:rPr>
          <w:rFonts w:ascii="Arial Narrow" w:hAnsi="Arial Narrow"/>
          <w:b w:val="0"/>
          <w:color w:val="365F91" w:themeColor="accent1" w:themeShade="BF"/>
          <w:sz w:val="26"/>
          <w:szCs w:val="26"/>
        </w:rPr>
      </w:pPr>
      <w:r w:rsidRPr="008014B2">
        <w:rPr>
          <w:rFonts w:ascii="Arial Narrow" w:hAnsi="Arial Narrow"/>
          <w:b w:val="0"/>
          <w:color w:val="365F91" w:themeColor="accent1" w:themeShade="BF"/>
          <w:sz w:val="26"/>
          <w:szCs w:val="26"/>
        </w:rPr>
        <w:t xml:space="preserve">Appropriate </w:t>
      </w:r>
      <w:r w:rsidR="0029213B">
        <w:rPr>
          <w:rFonts w:ascii="Arial Narrow" w:hAnsi="Arial Narrow"/>
          <w:b w:val="0"/>
          <w:color w:val="365F91" w:themeColor="accent1" w:themeShade="BF"/>
          <w:sz w:val="26"/>
          <w:szCs w:val="26"/>
        </w:rPr>
        <w:t>w</w:t>
      </w:r>
      <w:r w:rsidRPr="008014B2">
        <w:rPr>
          <w:rFonts w:ascii="Arial Narrow" w:hAnsi="Arial Narrow"/>
          <w:b w:val="0"/>
          <w:color w:val="365F91" w:themeColor="accent1" w:themeShade="BF"/>
          <w:sz w:val="26"/>
          <w:szCs w:val="26"/>
        </w:rPr>
        <w:t xml:space="preserve">orkers’ </w:t>
      </w:r>
      <w:r w:rsidR="0029213B">
        <w:rPr>
          <w:rFonts w:ascii="Arial Narrow" w:hAnsi="Arial Narrow"/>
          <w:b w:val="0"/>
          <w:color w:val="365F91" w:themeColor="accent1" w:themeShade="BF"/>
          <w:sz w:val="26"/>
          <w:szCs w:val="26"/>
        </w:rPr>
        <w:t>r</w:t>
      </w:r>
      <w:r w:rsidRPr="008014B2">
        <w:rPr>
          <w:rFonts w:ascii="Arial Narrow" w:hAnsi="Arial Narrow"/>
          <w:b w:val="0"/>
          <w:color w:val="365F91" w:themeColor="accent1" w:themeShade="BF"/>
          <w:sz w:val="26"/>
          <w:szCs w:val="26"/>
        </w:rPr>
        <w:t xml:space="preserve">ights and </w:t>
      </w:r>
      <w:r w:rsidR="0029213B">
        <w:rPr>
          <w:rFonts w:ascii="Arial Narrow" w:hAnsi="Arial Narrow"/>
          <w:b w:val="0"/>
          <w:color w:val="365F91" w:themeColor="accent1" w:themeShade="BF"/>
          <w:sz w:val="26"/>
          <w:szCs w:val="26"/>
        </w:rPr>
        <w:t>p</w:t>
      </w:r>
      <w:r w:rsidRPr="008014B2">
        <w:rPr>
          <w:rFonts w:ascii="Arial Narrow" w:hAnsi="Arial Narrow"/>
          <w:b w:val="0"/>
          <w:color w:val="365F91" w:themeColor="accent1" w:themeShade="BF"/>
          <w:sz w:val="26"/>
          <w:szCs w:val="26"/>
        </w:rPr>
        <w:t xml:space="preserve">rotections that </w:t>
      </w:r>
      <w:r w:rsidR="0029213B">
        <w:rPr>
          <w:rFonts w:ascii="Arial Narrow" w:hAnsi="Arial Narrow"/>
          <w:b w:val="0"/>
          <w:color w:val="365F91" w:themeColor="accent1" w:themeShade="BF"/>
          <w:sz w:val="26"/>
          <w:szCs w:val="26"/>
        </w:rPr>
        <w:t>p</w:t>
      </w:r>
      <w:r w:rsidRPr="008014B2">
        <w:rPr>
          <w:rFonts w:ascii="Arial Narrow" w:hAnsi="Arial Narrow"/>
          <w:b w:val="0"/>
          <w:color w:val="365F91" w:themeColor="accent1" w:themeShade="BF"/>
          <w:sz w:val="26"/>
          <w:szCs w:val="26"/>
        </w:rPr>
        <w:t xml:space="preserve">rovides for the </w:t>
      </w:r>
      <w:r w:rsidR="0029213B">
        <w:rPr>
          <w:rFonts w:ascii="Arial Narrow" w:hAnsi="Arial Narrow"/>
          <w:b w:val="0"/>
          <w:color w:val="365F91" w:themeColor="accent1" w:themeShade="BF"/>
          <w:sz w:val="26"/>
          <w:szCs w:val="26"/>
        </w:rPr>
        <w:t>w</w:t>
      </w:r>
      <w:r w:rsidRPr="008014B2">
        <w:rPr>
          <w:rFonts w:ascii="Arial Narrow" w:hAnsi="Arial Narrow"/>
          <w:b w:val="0"/>
          <w:color w:val="365F91" w:themeColor="accent1" w:themeShade="BF"/>
          <w:sz w:val="26"/>
          <w:szCs w:val="26"/>
        </w:rPr>
        <w:t xml:space="preserve">elfare and </w:t>
      </w:r>
      <w:r w:rsidR="0029213B">
        <w:rPr>
          <w:rFonts w:ascii="Arial Narrow" w:hAnsi="Arial Narrow"/>
          <w:b w:val="0"/>
          <w:color w:val="365F91" w:themeColor="accent1" w:themeShade="BF"/>
          <w:sz w:val="26"/>
          <w:szCs w:val="26"/>
        </w:rPr>
        <w:t>w</w:t>
      </w:r>
      <w:r w:rsidRPr="008014B2">
        <w:rPr>
          <w:rFonts w:ascii="Arial Narrow" w:hAnsi="Arial Narrow"/>
          <w:b w:val="0"/>
          <w:color w:val="365F91" w:themeColor="accent1" w:themeShade="BF"/>
          <w:sz w:val="26"/>
          <w:szCs w:val="26"/>
        </w:rPr>
        <w:t xml:space="preserve">ork </w:t>
      </w:r>
      <w:r w:rsidR="0029213B">
        <w:rPr>
          <w:rFonts w:ascii="Arial Narrow" w:hAnsi="Arial Narrow"/>
          <w:b w:val="0"/>
          <w:color w:val="365F91" w:themeColor="accent1" w:themeShade="BF"/>
          <w:sz w:val="26"/>
          <w:szCs w:val="26"/>
        </w:rPr>
        <w:t>h</w:t>
      </w:r>
      <w:r w:rsidRPr="008014B2">
        <w:rPr>
          <w:rFonts w:ascii="Arial Narrow" w:hAnsi="Arial Narrow"/>
          <w:b w:val="0"/>
          <w:color w:val="365F91" w:themeColor="accent1" w:themeShade="BF"/>
          <w:sz w:val="26"/>
          <w:szCs w:val="26"/>
        </w:rPr>
        <w:t xml:space="preserve">ealth and </w:t>
      </w:r>
      <w:r w:rsidR="0029213B">
        <w:rPr>
          <w:rFonts w:ascii="Arial Narrow" w:hAnsi="Arial Narrow"/>
          <w:b w:val="0"/>
          <w:color w:val="365F91" w:themeColor="accent1" w:themeShade="BF"/>
          <w:sz w:val="26"/>
          <w:szCs w:val="26"/>
        </w:rPr>
        <w:t>s</w:t>
      </w:r>
      <w:r w:rsidRPr="008014B2">
        <w:rPr>
          <w:rFonts w:ascii="Arial Narrow" w:hAnsi="Arial Narrow"/>
          <w:b w:val="0"/>
          <w:color w:val="365F91" w:themeColor="accent1" w:themeShade="BF"/>
          <w:sz w:val="26"/>
          <w:szCs w:val="26"/>
        </w:rPr>
        <w:t xml:space="preserve">afety </w:t>
      </w:r>
      <w:r w:rsidR="00082331" w:rsidRPr="008014B2">
        <w:rPr>
          <w:rFonts w:ascii="Arial Narrow" w:hAnsi="Arial Narrow"/>
          <w:b w:val="0"/>
          <w:color w:val="365F91" w:themeColor="accent1" w:themeShade="BF"/>
          <w:sz w:val="26"/>
          <w:szCs w:val="26"/>
        </w:rPr>
        <w:t>of</w:t>
      </w:r>
      <w:r w:rsidRPr="008014B2">
        <w:rPr>
          <w:rFonts w:ascii="Arial Narrow" w:hAnsi="Arial Narrow"/>
          <w:b w:val="0"/>
          <w:color w:val="365F91" w:themeColor="accent1" w:themeShade="BF"/>
          <w:sz w:val="26"/>
          <w:szCs w:val="26"/>
        </w:rPr>
        <w:t xml:space="preserve"> </w:t>
      </w:r>
      <w:r w:rsidR="0029213B">
        <w:rPr>
          <w:rFonts w:ascii="Arial Narrow" w:hAnsi="Arial Narrow"/>
          <w:b w:val="0"/>
          <w:color w:val="365F91" w:themeColor="accent1" w:themeShade="BF"/>
          <w:sz w:val="26"/>
          <w:szCs w:val="26"/>
        </w:rPr>
        <w:t>w</w:t>
      </w:r>
      <w:r w:rsidRPr="008014B2">
        <w:rPr>
          <w:rFonts w:ascii="Arial Narrow" w:hAnsi="Arial Narrow"/>
          <w:b w:val="0"/>
          <w:color w:val="365F91" w:themeColor="accent1" w:themeShade="BF"/>
          <w:sz w:val="26"/>
          <w:szCs w:val="26"/>
        </w:rPr>
        <w:t xml:space="preserve">orkers and </w:t>
      </w:r>
      <w:r w:rsidR="0029213B">
        <w:rPr>
          <w:rFonts w:ascii="Arial Narrow" w:hAnsi="Arial Narrow"/>
          <w:b w:val="0"/>
          <w:color w:val="365F91" w:themeColor="accent1" w:themeShade="BF"/>
          <w:sz w:val="26"/>
          <w:szCs w:val="26"/>
        </w:rPr>
        <w:t>promotes s</w:t>
      </w:r>
      <w:r w:rsidRPr="008014B2">
        <w:rPr>
          <w:rFonts w:ascii="Arial Narrow" w:hAnsi="Arial Narrow"/>
          <w:b w:val="0"/>
          <w:color w:val="365F91" w:themeColor="accent1" w:themeShade="BF"/>
          <w:sz w:val="26"/>
          <w:szCs w:val="26"/>
        </w:rPr>
        <w:t xml:space="preserve">afe </w:t>
      </w:r>
      <w:r w:rsidR="0029213B">
        <w:rPr>
          <w:rFonts w:ascii="Arial Narrow" w:hAnsi="Arial Narrow"/>
          <w:b w:val="0"/>
          <w:color w:val="365F91" w:themeColor="accent1" w:themeShade="BF"/>
          <w:sz w:val="26"/>
          <w:szCs w:val="26"/>
        </w:rPr>
        <w:t>s</w:t>
      </w:r>
      <w:r w:rsidRPr="008014B2">
        <w:rPr>
          <w:rFonts w:ascii="Arial Narrow" w:hAnsi="Arial Narrow"/>
          <w:b w:val="0"/>
          <w:color w:val="365F91" w:themeColor="accent1" w:themeShade="BF"/>
          <w:sz w:val="26"/>
          <w:szCs w:val="26"/>
        </w:rPr>
        <w:t xml:space="preserve">exual </w:t>
      </w:r>
      <w:r w:rsidR="0029213B">
        <w:rPr>
          <w:rFonts w:ascii="Arial Narrow" w:hAnsi="Arial Narrow"/>
          <w:b w:val="0"/>
          <w:color w:val="365F91" w:themeColor="accent1" w:themeShade="BF"/>
          <w:sz w:val="26"/>
          <w:szCs w:val="26"/>
        </w:rPr>
        <w:t>p</w:t>
      </w:r>
      <w:r w:rsidRPr="008014B2">
        <w:rPr>
          <w:rFonts w:ascii="Arial Narrow" w:hAnsi="Arial Narrow"/>
          <w:b w:val="0"/>
          <w:color w:val="365F91" w:themeColor="accent1" w:themeShade="BF"/>
          <w:sz w:val="26"/>
          <w:szCs w:val="26"/>
        </w:rPr>
        <w:t>ractices</w:t>
      </w:r>
    </w:p>
    <w:p w14:paraId="3BBC7659" w14:textId="50ECEC2F" w:rsidR="0076278B" w:rsidRPr="008014B2" w:rsidRDefault="0076278B" w:rsidP="000F6158">
      <w:pPr>
        <w:rPr>
          <w:rFonts w:cs="Arial"/>
          <w:sz w:val="22"/>
          <w:szCs w:val="22"/>
        </w:rPr>
      </w:pPr>
      <w:r w:rsidRPr="008014B2">
        <w:rPr>
          <w:rFonts w:cs="Arial"/>
          <w:sz w:val="22"/>
          <w:szCs w:val="22"/>
        </w:rPr>
        <w:t xml:space="preserve">Brothel owners and workers should be encouraged to implement </w:t>
      </w:r>
      <w:r w:rsidR="000F6158">
        <w:rPr>
          <w:rFonts w:cs="Arial"/>
          <w:sz w:val="22"/>
          <w:szCs w:val="22"/>
        </w:rPr>
        <w:t xml:space="preserve">and practice safe sex. </w:t>
      </w:r>
      <w:r w:rsidRPr="008014B2">
        <w:rPr>
          <w:rFonts w:cs="Arial"/>
          <w:sz w:val="22"/>
          <w:szCs w:val="22"/>
        </w:rPr>
        <w:t>Appropriate signage</w:t>
      </w:r>
      <w:r w:rsidR="007978C7">
        <w:rPr>
          <w:rFonts w:cs="Arial"/>
          <w:sz w:val="22"/>
          <w:szCs w:val="22"/>
        </w:rPr>
        <w:t xml:space="preserve"> and </w:t>
      </w:r>
      <w:r w:rsidRPr="008014B2">
        <w:rPr>
          <w:rFonts w:cs="Arial"/>
          <w:sz w:val="22"/>
          <w:szCs w:val="22"/>
        </w:rPr>
        <w:t xml:space="preserve">materials regarding risks associated with sexual services </w:t>
      </w:r>
      <w:r w:rsidR="007978C7">
        <w:rPr>
          <w:rFonts w:cs="Arial"/>
          <w:sz w:val="22"/>
          <w:szCs w:val="22"/>
        </w:rPr>
        <w:t xml:space="preserve">should be available to clients </w:t>
      </w:r>
      <w:r w:rsidRPr="008014B2">
        <w:rPr>
          <w:rFonts w:cs="Arial"/>
          <w:sz w:val="22"/>
          <w:szCs w:val="22"/>
        </w:rPr>
        <w:t xml:space="preserve">upon request and workers should be encouraged to maintain </w:t>
      </w:r>
      <w:r w:rsidR="0087302F" w:rsidRPr="008014B2">
        <w:rPr>
          <w:rFonts w:cs="Arial"/>
          <w:sz w:val="22"/>
          <w:szCs w:val="22"/>
        </w:rPr>
        <w:t xml:space="preserve">good </w:t>
      </w:r>
      <w:r w:rsidR="000F6158">
        <w:rPr>
          <w:rFonts w:cs="Arial"/>
          <w:sz w:val="22"/>
          <w:szCs w:val="22"/>
        </w:rPr>
        <w:t xml:space="preserve">sexual health. </w:t>
      </w:r>
      <w:r w:rsidRPr="008014B2">
        <w:rPr>
          <w:rFonts w:cs="Arial"/>
          <w:sz w:val="22"/>
          <w:szCs w:val="22"/>
        </w:rPr>
        <w:t>Safe sex practices through the use of condoms should</w:t>
      </w:r>
      <w:r w:rsidR="000F6158">
        <w:rPr>
          <w:rFonts w:cs="Arial"/>
          <w:sz w:val="22"/>
          <w:szCs w:val="22"/>
        </w:rPr>
        <w:t xml:space="preserve"> be mandatory in all brothels. </w:t>
      </w:r>
      <w:r w:rsidRPr="008014B2">
        <w:rPr>
          <w:rFonts w:cs="Arial"/>
          <w:sz w:val="22"/>
          <w:szCs w:val="22"/>
        </w:rPr>
        <w:t>Brothel operators should also be required to monitor worker health.</w:t>
      </w:r>
    </w:p>
    <w:p w14:paraId="4814F9DE" w14:textId="7A7024E1" w:rsidR="0076278B" w:rsidRPr="008014B2" w:rsidRDefault="00210EB6" w:rsidP="000F6158">
      <w:pPr>
        <w:pStyle w:val="Heading3"/>
        <w:rPr>
          <w:rFonts w:ascii="Arial Narrow" w:hAnsi="Arial Narrow"/>
          <w:b w:val="0"/>
          <w:color w:val="365F91" w:themeColor="accent1" w:themeShade="BF"/>
          <w:sz w:val="26"/>
          <w:szCs w:val="26"/>
        </w:rPr>
      </w:pPr>
      <w:r w:rsidRPr="008014B2">
        <w:rPr>
          <w:rFonts w:ascii="Arial Narrow" w:hAnsi="Arial Narrow"/>
          <w:b w:val="0"/>
          <w:color w:val="365F91" w:themeColor="accent1" w:themeShade="BF"/>
          <w:sz w:val="26"/>
          <w:szCs w:val="26"/>
        </w:rPr>
        <w:t xml:space="preserve">Provides for </w:t>
      </w:r>
      <w:r w:rsidR="0029213B">
        <w:rPr>
          <w:rFonts w:ascii="Arial Narrow" w:hAnsi="Arial Narrow"/>
          <w:b w:val="0"/>
          <w:color w:val="365F91" w:themeColor="accent1" w:themeShade="BF"/>
          <w:sz w:val="26"/>
          <w:szCs w:val="26"/>
        </w:rPr>
        <w:t>w</w:t>
      </w:r>
      <w:r w:rsidRPr="008014B2">
        <w:rPr>
          <w:rFonts w:ascii="Arial Narrow" w:hAnsi="Arial Narrow"/>
          <w:b w:val="0"/>
          <w:color w:val="365F91" w:themeColor="accent1" w:themeShade="BF"/>
          <w:sz w:val="26"/>
          <w:szCs w:val="26"/>
        </w:rPr>
        <w:t xml:space="preserve">orkers to </w:t>
      </w:r>
      <w:r w:rsidR="0029213B">
        <w:rPr>
          <w:rFonts w:ascii="Arial Narrow" w:hAnsi="Arial Narrow"/>
          <w:b w:val="0"/>
          <w:color w:val="365F91" w:themeColor="accent1" w:themeShade="BF"/>
          <w:sz w:val="26"/>
          <w:szCs w:val="26"/>
        </w:rPr>
        <w:t>r</w:t>
      </w:r>
      <w:r w:rsidRPr="008014B2">
        <w:rPr>
          <w:rFonts w:ascii="Arial Narrow" w:hAnsi="Arial Narrow"/>
          <w:b w:val="0"/>
          <w:color w:val="365F91" w:themeColor="accent1" w:themeShade="BF"/>
          <w:sz w:val="26"/>
          <w:szCs w:val="26"/>
        </w:rPr>
        <w:t xml:space="preserve">efuse </w:t>
      </w:r>
      <w:r w:rsidR="0029213B">
        <w:rPr>
          <w:rFonts w:ascii="Arial Narrow" w:hAnsi="Arial Narrow"/>
          <w:b w:val="0"/>
          <w:color w:val="365F91" w:themeColor="accent1" w:themeShade="BF"/>
          <w:sz w:val="26"/>
          <w:szCs w:val="26"/>
        </w:rPr>
        <w:t>s</w:t>
      </w:r>
      <w:r w:rsidRPr="008014B2">
        <w:rPr>
          <w:rFonts w:ascii="Arial Narrow" w:hAnsi="Arial Narrow"/>
          <w:b w:val="0"/>
          <w:color w:val="365F91" w:themeColor="accent1" w:themeShade="BF"/>
          <w:sz w:val="26"/>
          <w:szCs w:val="26"/>
        </w:rPr>
        <w:t xml:space="preserve">ervice </w:t>
      </w:r>
      <w:r w:rsidR="0029213B">
        <w:rPr>
          <w:rFonts w:ascii="Arial Narrow" w:hAnsi="Arial Narrow"/>
          <w:b w:val="0"/>
          <w:color w:val="365F91" w:themeColor="accent1" w:themeShade="BF"/>
          <w:sz w:val="26"/>
          <w:szCs w:val="26"/>
        </w:rPr>
        <w:t>w</w:t>
      </w:r>
      <w:r w:rsidRPr="008014B2">
        <w:rPr>
          <w:rFonts w:ascii="Arial Narrow" w:hAnsi="Arial Narrow"/>
          <w:b w:val="0"/>
          <w:color w:val="365F91" w:themeColor="accent1" w:themeShade="BF"/>
          <w:sz w:val="26"/>
          <w:szCs w:val="26"/>
        </w:rPr>
        <w:t xml:space="preserve">ithout </w:t>
      </w:r>
      <w:r w:rsidR="0029213B">
        <w:rPr>
          <w:rFonts w:ascii="Arial Narrow" w:hAnsi="Arial Narrow"/>
          <w:b w:val="0"/>
          <w:color w:val="365F91" w:themeColor="accent1" w:themeShade="BF"/>
          <w:sz w:val="26"/>
          <w:szCs w:val="26"/>
        </w:rPr>
        <w:t>p</w:t>
      </w:r>
      <w:r w:rsidRPr="008014B2">
        <w:rPr>
          <w:rFonts w:ascii="Arial Narrow" w:hAnsi="Arial Narrow"/>
          <w:b w:val="0"/>
          <w:color w:val="365F91" w:themeColor="accent1" w:themeShade="BF"/>
          <w:sz w:val="26"/>
          <w:szCs w:val="26"/>
        </w:rPr>
        <w:t>enalty</w:t>
      </w:r>
    </w:p>
    <w:p w14:paraId="5F8723A9" w14:textId="7FB8ED08" w:rsidR="00800E6E" w:rsidRPr="008014B2" w:rsidRDefault="0076278B" w:rsidP="000F6158">
      <w:pPr>
        <w:rPr>
          <w:rFonts w:cs="Arial"/>
          <w:sz w:val="22"/>
          <w:szCs w:val="22"/>
        </w:rPr>
      </w:pPr>
      <w:r w:rsidRPr="008014B2">
        <w:rPr>
          <w:rFonts w:cs="Arial"/>
          <w:sz w:val="22"/>
          <w:szCs w:val="22"/>
        </w:rPr>
        <w:t xml:space="preserve">Hand in hand with the protection of workers’ rights should be the ability for workers to be able to refuse to </w:t>
      </w:r>
      <w:r w:rsidR="00EC7743" w:rsidRPr="008014B2">
        <w:rPr>
          <w:rFonts w:cs="Arial"/>
          <w:sz w:val="22"/>
          <w:szCs w:val="22"/>
        </w:rPr>
        <w:t xml:space="preserve">provide a </w:t>
      </w:r>
      <w:r w:rsidRPr="008014B2">
        <w:rPr>
          <w:rFonts w:cs="Arial"/>
          <w:sz w:val="22"/>
          <w:szCs w:val="22"/>
        </w:rPr>
        <w:t>service</w:t>
      </w:r>
      <w:r w:rsidR="00EC7743" w:rsidRPr="008014B2">
        <w:rPr>
          <w:rFonts w:cs="Arial"/>
          <w:sz w:val="22"/>
          <w:szCs w:val="22"/>
        </w:rPr>
        <w:t xml:space="preserve"> to</w:t>
      </w:r>
      <w:r w:rsidRPr="008014B2">
        <w:rPr>
          <w:rFonts w:cs="Arial"/>
          <w:sz w:val="22"/>
          <w:szCs w:val="22"/>
        </w:rPr>
        <w:t xml:space="preserve"> a client without fear of retribution</w:t>
      </w:r>
      <w:r w:rsidR="00800E6E" w:rsidRPr="008014B2">
        <w:rPr>
          <w:rFonts w:cs="Arial"/>
          <w:sz w:val="22"/>
          <w:szCs w:val="22"/>
        </w:rPr>
        <w:t xml:space="preserve">. </w:t>
      </w:r>
    </w:p>
    <w:p w14:paraId="6CC3BF7B" w14:textId="77777777" w:rsidR="00800E6E" w:rsidRPr="008014B2" w:rsidRDefault="00800E6E" w:rsidP="000F6158">
      <w:pPr>
        <w:rPr>
          <w:rFonts w:cs="Arial"/>
          <w:sz w:val="22"/>
          <w:szCs w:val="22"/>
        </w:rPr>
      </w:pPr>
    </w:p>
    <w:p w14:paraId="67C282B4" w14:textId="059C2923" w:rsidR="0076278B" w:rsidRPr="008014B2" w:rsidRDefault="00800E6E" w:rsidP="000F6158">
      <w:pPr>
        <w:rPr>
          <w:rFonts w:cs="Arial"/>
          <w:sz w:val="22"/>
          <w:szCs w:val="22"/>
        </w:rPr>
      </w:pPr>
      <w:r w:rsidRPr="008014B2">
        <w:rPr>
          <w:rFonts w:cs="Arial"/>
          <w:sz w:val="22"/>
          <w:szCs w:val="22"/>
        </w:rPr>
        <w:t>Further, w</w:t>
      </w:r>
      <w:r w:rsidR="0076278B" w:rsidRPr="008014B2">
        <w:rPr>
          <w:rFonts w:cs="Arial"/>
          <w:sz w:val="22"/>
          <w:szCs w:val="22"/>
        </w:rPr>
        <w:t xml:space="preserve">here the worker feels that they have been victimised, bullied or suffered repercussions for refusing a client, the legislation should provide </w:t>
      </w:r>
      <w:r w:rsidRPr="008014B2">
        <w:rPr>
          <w:rFonts w:cs="Arial"/>
          <w:sz w:val="22"/>
          <w:szCs w:val="22"/>
        </w:rPr>
        <w:t xml:space="preserve">clear </w:t>
      </w:r>
      <w:r w:rsidR="0076278B" w:rsidRPr="008014B2">
        <w:rPr>
          <w:rFonts w:cs="Arial"/>
          <w:sz w:val="22"/>
          <w:szCs w:val="22"/>
        </w:rPr>
        <w:t>support for the worker to lodge a complaint</w:t>
      </w:r>
      <w:r w:rsidRPr="008014B2">
        <w:rPr>
          <w:rFonts w:cs="Arial"/>
          <w:sz w:val="22"/>
          <w:szCs w:val="22"/>
        </w:rPr>
        <w:t xml:space="preserve">. Additionally, legislation should provide that any place of employment will have </w:t>
      </w:r>
      <w:r w:rsidR="0076278B" w:rsidRPr="008014B2">
        <w:rPr>
          <w:rFonts w:cs="Arial"/>
          <w:sz w:val="22"/>
          <w:szCs w:val="22"/>
        </w:rPr>
        <w:t>formal support/complaint provisions.</w:t>
      </w:r>
    </w:p>
    <w:p w14:paraId="2C1D110D" w14:textId="7213FAF4" w:rsidR="0076278B" w:rsidRPr="008014B2" w:rsidRDefault="00210EB6" w:rsidP="000F6158">
      <w:pPr>
        <w:pStyle w:val="Heading3"/>
        <w:rPr>
          <w:rFonts w:ascii="Arial Narrow" w:hAnsi="Arial Narrow"/>
          <w:b w:val="0"/>
          <w:color w:val="365F91" w:themeColor="accent1" w:themeShade="BF"/>
          <w:sz w:val="26"/>
          <w:szCs w:val="26"/>
        </w:rPr>
      </w:pPr>
      <w:r w:rsidRPr="008014B2">
        <w:rPr>
          <w:rFonts w:ascii="Arial Narrow" w:hAnsi="Arial Narrow"/>
          <w:b w:val="0"/>
          <w:color w:val="365F91" w:themeColor="accent1" w:themeShade="BF"/>
          <w:sz w:val="26"/>
          <w:szCs w:val="26"/>
        </w:rPr>
        <w:t xml:space="preserve">Outlines </w:t>
      </w:r>
      <w:r w:rsidR="0029213B">
        <w:rPr>
          <w:rFonts w:ascii="Arial Narrow" w:hAnsi="Arial Narrow"/>
          <w:b w:val="0"/>
          <w:color w:val="365F91" w:themeColor="accent1" w:themeShade="BF"/>
          <w:sz w:val="26"/>
          <w:szCs w:val="26"/>
        </w:rPr>
        <w:t>s</w:t>
      </w:r>
      <w:r w:rsidRPr="008014B2">
        <w:rPr>
          <w:rFonts w:ascii="Arial Narrow" w:hAnsi="Arial Narrow"/>
          <w:b w:val="0"/>
          <w:color w:val="365F91" w:themeColor="accent1" w:themeShade="BF"/>
          <w:sz w:val="26"/>
          <w:szCs w:val="26"/>
        </w:rPr>
        <w:t xml:space="preserve">uitable </w:t>
      </w:r>
      <w:r w:rsidR="0029213B">
        <w:rPr>
          <w:rFonts w:ascii="Arial Narrow" w:hAnsi="Arial Narrow"/>
          <w:b w:val="0"/>
          <w:color w:val="365F91" w:themeColor="accent1" w:themeShade="BF"/>
          <w:sz w:val="26"/>
          <w:szCs w:val="26"/>
        </w:rPr>
        <w:t>z</w:t>
      </w:r>
      <w:r w:rsidRPr="008014B2">
        <w:rPr>
          <w:rFonts w:ascii="Arial Narrow" w:hAnsi="Arial Narrow"/>
          <w:b w:val="0"/>
          <w:color w:val="365F91" w:themeColor="accent1" w:themeShade="BF"/>
          <w:sz w:val="26"/>
          <w:szCs w:val="26"/>
        </w:rPr>
        <w:t xml:space="preserve">oning </w:t>
      </w:r>
      <w:r w:rsidR="0029213B">
        <w:rPr>
          <w:rFonts w:ascii="Arial Narrow" w:hAnsi="Arial Narrow"/>
          <w:b w:val="0"/>
          <w:color w:val="365F91" w:themeColor="accent1" w:themeShade="BF"/>
          <w:sz w:val="26"/>
          <w:szCs w:val="26"/>
        </w:rPr>
        <w:t>c</w:t>
      </w:r>
      <w:r w:rsidRPr="008014B2">
        <w:rPr>
          <w:rFonts w:ascii="Arial Narrow" w:hAnsi="Arial Narrow"/>
          <w:b w:val="0"/>
          <w:color w:val="365F91" w:themeColor="accent1" w:themeShade="BF"/>
          <w:sz w:val="26"/>
          <w:szCs w:val="26"/>
        </w:rPr>
        <w:t xml:space="preserve">onsiderations to </w:t>
      </w:r>
      <w:r w:rsidR="0029213B">
        <w:rPr>
          <w:rFonts w:ascii="Arial Narrow" w:hAnsi="Arial Narrow"/>
          <w:b w:val="0"/>
          <w:color w:val="365F91" w:themeColor="accent1" w:themeShade="BF"/>
          <w:sz w:val="26"/>
          <w:szCs w:val="26"/>
        </w:rPr>
        <w:t>e</w:t>
      </w:r>
      <w:r w:rsidRPr="008014B2">
        <w:rPr>
          <w:rFonts w:ascii="Arial Narrow" w:hAnsi="Arial Narrow"/>
          <w:b w:val="0"/>
          <w:color w:val="365F91" w:themeColor="accent1" w:themeShade="BF"/>
          <w:sz w:val="26"/>
          <w:szCs w:val="26"/>
        </w:rPr>
        <w:t xml:space="preserve">nsure </w:t>
      </w:r>
      <w:r w:rsidR="0029213B">
        <w:rPr>
          <w:rFonts w:ascii="Arial Narrow" w:hAnsi="Arial Narrow"/>
          <w:b w:val="0"/>
          <w:color w:val="365F91" w:themeColor="accent1" w:themeShade="BF"/>
          <w:sz w:val="26"/>
          <w:szCs w:val="26"/>
        </w:rPr>
        <w:t>b</w:t>
      </w:r>
      <w:r w:rsidRPr="008014B2">
        <w:rPr>
          <w:rFonts w:ascii="Arial Narrow" w:hAnsi="Arial Narrow"/>
          <w:b w:val="0"/>
          <w:color w:val="365F91" w:themeColor="accent1" w:themeShade="BF"/>
          <w:sz w:val="26"/>
          <w:szCs w:val="26"/>
        </w:rPr>
        <w:t xml:space="preserve">rothels are </w:t>
      </w:r>
      <w:r w:rsidR="0029213B">
        <w:rPr>
          <w:rFonts w:ascii="Arial Narrow" w:hAnsi="Arial Narrow"/>
          <w:b w:val="0"/>
          <w:color w:val="365F91" w:themeColor="accent1" w:themeShade="BF"/>
          <w:sz w:val="26"/>
          <w:szCs w:val="26"/>
        </w:rPr>
        <w:t>e</w:t>
      </w:r>
      <w:r w:rsidRPr="008014B2">
        <w:rPr>
          <w:rFonts w:ascii="Arial Narrow" w:hAnsi="Arial Narrow"/>
          <w:b w:val="0"/>
          <w:color w:val="365F91" w:themeColor="accent1" w:themeShade="BF"/>
          <w:sz w:val="26"/>
          <w:szCs w:val="26"/>
        </w:rPr>
        <w:t xml:space="preserve">stablished in </w:t>
      </w:r>
      <w:r w:rsidR="0029213B">
        <w:rPr>
          <w:rFonts w:ascii="Arial Narrow" w:hAnsi="Arial Narrow"/>
          <w:b w:val="0"/>
          <w:color w:val="365F91" w:themeColor="accent1" w:themeShade="BF"/>
          <w:sz w:val="26"/>
          <w:szCs w:val="26"/>
        </w:rPr>
        <w:t>a</w:t>
      </w:r>
      <w:r w:rsidRPr="008014B2">
        <w:rPr>
          <w:rFonts w:ascii="Arial Narrow" w:hAnsi="Arial Narrow"/>
          <w:b w:val="0"/>
          <w:color w:val="365F91" w:themeColor="accent1" w:themeShade="BF"/>
          <w:sz w:val="26"/>
          <w:szCs w:val="26"/>
        </w:rPr>
        <w:t xml:space="preserve">ppropriate </w:t>
      </w:r>
      <w:r w:rsidR="0029213B">
        <w:rPr>
          <w:rFonts w:ascii="Arial Narrow" w:hAnsi="Arial Narrow"/>
          <w:b w:val="0"/>
          <w:color w:val="365F91" w:themeColor="accent1" w:themeShade="BF"/>
          <w:sz w:val="26"/>
          <w:szCs w:val="26"/>
        </w:rPr>
        <w:t>l</w:t>
      </w:r>
      <w:r w:rsidRPr="008014B2">
        <w:rPr>
          <w:rFonts w:ascii="Arial Narrow" w:hAnsi="Arial Narrow"/>
          <w:b w:val="0"/>
          <w:color w:val="365F91" w:themeColor="accent1" w:themeShade="BF"/>
          <w:sz w:val="26"/>
          <w:szCs w:val="26"/>
        </w:rPr>
        <w:t>ocations</w:t>
      </w:r>
    </w:p>
    <w:p w14:paraId="7223FB82" w14:textId="031BA560" w:rsidR="0076278B" w:rsidRPr="008014B2" w:rsidRDefault="0076278B" w:rsidP="000F6158">
      <w:pPr>
        <w:rPr>
          <w:rFonts w:cs="Arial"/>
          <w:sz w:val="22"/>
          <w:szCs w:val="22"/>
        </w:rPr>
      </w:pPr>
      <w:r w:rsidRPr="008014B2">
        <w:rPr>
          <w:rFonts w:cs="Arial"/>
          <w:sz w:val="22"/>
          <w:szCs w:val="22"/>
        </w:rPr>
        <w:t>Under full decriminalisation, the establishment of a brothel would be subject to normal business practices and regulation, includin</w:t>
      </w:r>
      <w:r w:rsidR="000F6158">
        <w:rPr>
          <w:rFonts w:cs="Arial"/>
          <w:sz w:val="22"/>
          <w:szCs w:val="22"/>
        </w:rPr>
        <w:t xml:space="preserve">g where it can be established. </w:t>
      </w:r>
      <w:r w:rsidRPr="008014B2">
        <w:rPr>
          <w:rFonts w:cs="Arial"/>
          <w:sz w:val="22"/>
          <w:szCs w:val="22"/>
        </w:rPr>
        <w:t>While the New Zealand legislation provides for local authorities to make by</w:t>
      </w:r>
      <w:r w:rsidR="00800E6E" w:rsidRPr="008014B2">
        <w:rPr>
          <w:rFonts w:cs="Arial"/>
          <w:sz w:val="22"/>
          <w:szCs w:val="22"/>
        </w:rPr>
        <w:t>-</w:t>
      </w:r>
      <w:r w:rsidRPr="008014B2">
        <w:rPr>
          <w:rFonts w:cs="Arial"/>
          <w:sz w:val="22"/>
          <w:szCs w:val="22"/>
        </w:rPr>
        <w:t>laws restricting where a brothel may be established, there is a concern that providing this full power to local councils could possibly see brothels restricted to industrial areas which could pose safety issues for workers and clients.</w:t>
      </w:r>
    </w:p>
    <w:p w14:paraId="737E3B93" w14:textId="77777777" w:rsidR="0076278B" w:rsidRPr="008014B2" w:rsidRDefault="0076278B" w:rsidP="000F6158">
      <w:pPr>
        <w:rPr>
          <w:rFonts w:cs="Arial"/>
          <w:sz w:val="22"/>
          <w:szCs w:val="22"/>
        </w:rPr>
      </w:pPr>
    </w:p>
    <w:p w14:paraId="6974979F" w14:textId="7A4B1A45" w:rsidR="0076278B" w:rsidRPr="008014B2" w:rsidRDefault="0076278B" w:rsidP="000F6158">
      <w:pPr>
        <w:rPr>
          <w:rFonts w:cs="Arial"/>
          <w:sz w:val="22"/>
          <w:szCs w:val="22"/>
        </w:rPr>
      </w:pPr>
      <w:r w:rsidRPr="008014B2">
        <w:rPr>
          <w:rFonts w:cs="Arial"/>
          <w:sz w:val="22"/>
          <w:szCs w:val="22"/>
        </w:rPr>
        <w:t>Like all jurisdictions, the NT has zoning laws which set out areas where certain businesses ma</w:t>
      </w:r>
      <w:r w:rsidR="000F6158">
        <w:rPr>
          <w:rFonts w:cs="Arial"/>
          <w:sz w:val="22"/>
          <w:szCs w:val="22"/>
        </w:rPr>
        <w:t xml:space="preserve">y, or may not, be established. </w:t>
      </w:r>
      <w:r w:rsidRPr="008014B2">
        <w:rPr>
          <w:rFonts w:cs="Arial"/>
          <w:sz w:val="22"/>
          <w:szCs w:val="22"/>
        </w:rPr>
        <w:t xml:space="preserve">The NT Planning Scheme sets out the framework for the establishment of </w:t>
      </w:r>
      <w:r w:rsidR="000F6158">
        <w:rPr>
          <w:rFonts w:cs="Arial"/>
          <w:sz w:val="22"/>
          <w:szCs w:val="22"/>
        </w:rPr>
        <w:t xml:space="preserve">policies that affect land use. </w:t>
      </w:r>
      <w:r w:rsidRPr="008014B2">
        <w:rPr>
          <w:rFonts w:cs="Arial"/>
          <w:sz w:val="22"/>
          <w:szCs w:val="22"/>
        </w:rPr>
        <w:t>While any brothel legislation should not specifically dictate where a brothel can be established, it is appropriate that g</w:t>
      </w:r>
      <w:r w:rsidR="000F6158">
        <w:rPr>
          <w:rFonts w:cs="Arial"/>
          <w:sz w:val="22"/>
          <w:szCs w:val="22"/>
        </w:rPr>
        <w:t xml:space="preserve">uiding principles be provided. </w:t>
      </w:r>
      <w:r w:rsidRPr="008014B2">
        <w:rPr>
          <w:rFonts w:cs="Arial"/>
          <w:sz w:val="22"/>
          <w:szCs w:val="22"/>
        </w:rPr>
        <w:t xml:space="preserve">These principles would ensure a balance between protecting community expectations and allowing the brothel operator to run their business without ongoing interference from opponents. </w:t>
      </w:r>
    </w:p>
    <w:p w14:paraId="4CC06F43" w14:textId="77777777" w:rsidR="0076278B" w:rsidRPr="008014B2" w:rsidRDefault="0076278B" w:rsidP="000F6158">
      <w:pPr>
        <w:rPr>
          <w:rFonts w:cs="Arial"/>
          <w:sz w:val="22"/>
          <w:szCs w:val="22"/>
        </w:rPr>
      </w:pPr>
    </w:p>
    <w:p w14:paraId="38E99018" w14:textId="01A6403C" w:rsidR="0076278B" w:rsidRDefault="0076278B" w:rsidP="000F6158">
      <w:pPr>
        <w:rPr>
          <w:rFonts w:cs="Arial"/>
          <w:sz w:val="22"/>
          <w:szCs w:val="22"/>
        </w:rPr>
      </w:pPr>
      <w:r w:rsidRPr="008014B2">
        <w:rPr>
          <w:rFonts w:cs="Arial"/>
          <w:sz w:val="22"/>
          <w:szCs w:val="22"/>
        </w:rPr>
        <w:t>The</w:t>
      </w:r>
      <w:r w:rsidR="008C7E79">
        <w:rPr>
          <w:rFonts w:cs="Arial"/>
          <w:sz w:val="22"/>
          <w:szCs w:val="22"/>
        </w:rPr>
        <w:t>se</w:t>
      </w:r>
      <w:r w:rsidRPr="008014B2">
        <w:rPr>
          <w:rFonts w:cs="Arial"/>
          <w:sz w:val="22"/>
          <w:szCs w:val="22"/>
        </w:rPr>
        <w:t xml:space="preserve"> could be considered as zoning principles:</w:t>
      </w:r>
    </w:p>
    <w:p w14:paraId="7FE6776C" w14:textId="77777777" w:rsidR="000F6158" w:rsidRPr="008014B2" w:rsidRDefault="000F6158" w:rsidP="000F6158">
      <w:pPr>
        <w:rPr>
          <w:rFonts w:cs="Arial"/>
          <w:sz w:val="22"/>
          <w:szCs w:val="22"/>
        </w:rPr>
      </w:pPr>
    </w:p>
    <w:p w14:paraId="7349C0AF" w14:textId="6A10C034" w:rsidR="0076278B" w:rsidRPr="008C7E79" w:rsidRDefault="000F6158" w:rsidP="008C7E79">
      <w:pPr>
        <w:pStyle w:val="ListParagraph"/>
        <w:numPr>
          <w:ilvl w:val="0"/>
          <w:numId w:val="13"/>
        </w:numPr>
        <w:rPr>
          <w:sz w:val="22"/>
          <w:szCs w:val="22"/>
        </w:rPr>
      </w:pPr>
      <w:r w:rsidRPr="008C7E79">
        <w:rPr>
          <w:sz w:val="22"/>
          <w:szCs w:val="22"/>
        </w:rPr>
        <w:t>W</w:t>
      </w:r>
      <w:r w:rsidR="0076278B" w:rsidRPr="008C7E79">
        <w:rPr>
          <w:sz w:val="22"/>
          <w:szCs w:val="22"/>
        </w:rPr>
        <w:t>hether the location is likely to cause a nuisance or serious offence to ordinary community members using the ar</w:t>
      </w:r>
      <w:r w:rsidRPr="008C7E79">
        <w:rPr>
          <w:sz w:val="22"/>
          <w:szCs w:val="22"/>
        </w:rPr>
        <w:t>ea where the brothel is located.</w:t>
      </w:r>
    </w:p>
    <w:p w14:paraId="703C27AF" w14:textId="77777777" w:rsidR="000F6158" w:rsidRPr="008C7E79" w:rsidRDefault="000F6158" w:rsidP="008C7E79">
      <w:pPr>
        <w:pStyle w:val="ListParagraph"/>
        <w:ind w:left="502"/>
        <w:rPr>
          <w:sz w:val="22"/>
          <w:szCs w:val="22"/>
        </w:rPr>
      </w:pPr>
    </w:p>
    <w:p w14:paraId="6F71DCDA" w14:textId="680F3E48" w:rsidR="0076278B" w:rsidRPr="008C7E79" w:rsidRDefault="000F6158" w:rsidP="008C7E79">
      <w:pPr>
        <w:pStyle w:val="ListParagraph"/>
        <w:numPr>
          <w:ilvl w:val="0"/>
          <w:numId w:val="13"/>
        </w:numPr>
        <w:rPr>
          <w:sz w:val="22"/>
          <w:szCs w:val="22"/>
        </w:rPr>
      </w:pPr>
      <w:r w:rsidRPr="008C7E79">
        <w:rPr>
          <w:sz w:val="22"/>
          <w:szCs w:val="22"/>
        </w:rPr>
        <w:t>W</w:t>
      </w:r>
      <w:r w:rsidR="0076278B" w:rsidRPr="008C7E79">
        <w:rPr>
          <w:sz w:val="22"/>
          <w:szCs w:val="22"/>
        </w:rPr>
        <w:t>hether a brothel is completely at odds with other types of busi</w:t>
      </w:r>
      <w:r w:rsidRPr="008C7E79">
        <w:rPr>
          <w:sz w:val="22"/>
          <w:szCs w:val="22"/>
        </w:rPr>
        <w:t>nesses and services in the area.</w:t>
      </w:r>
    </w:p>
    <w:p w14:paraId="3030B49A" w14:textId="77777777" w:rsidR="000F6158" w:rsidRPr="008C7E79" w:rsidRDefault="000F6158" w:rsidP="008C7E79">
      <w:pPr>
        <w:pStyle w:val="ListParagraph"/>
        <w:ind w:left="502"/>
        <w:rPr>
          <w:sz w:val="22"/>
          <w:szCs w:val="22"/>
        </w:rPr>
      </w:pPr>
    </w:p>
    <w:p w14:paraId="7E328AF5" w14:textId="31089023" w:rsidR="0076278B" w:rsidRDefault="000F6158" w:rsidP="008C7E79">
      <w:pPr>
        <w:pStyle w:val="ListParagraph"/>
        <w:numPr>
          <w:ilvl w:val="0"/>
          <w:numId w:val="13"/>
        </w:numPr>
        <w:rPr>
          <w:sz w:val="22"/>
          <w:szCs w:val="22"/>
        </w:rPr>
      </w:pPr>
      <w:r w:rsidRPr="008C7E79">
        <w:rPr>
          <w:sz w:val="22"/>
          <w:szCs w:val="22"/>
        </w:rPr>
        <w:t>W</w:t>
      </w:r>
      <w:r w:rsidR="0076278B" w:rsidRPr="008C7E79">
        <w:rPr>
          <w:sz w:val="22"/>
          <w:szCs w:val="22"/>
        </w:rPr>
        <w:t>hether getting to and from the brothel is hazardous or requires significant travel time when compared to other available forms of entertainment undertaken by adults.</w:t>
      </w:r>
    </w:p>
    <w:p w14:paraId="71D349F0" w14:textId="77777777" w:rsidR="008C7E79" w:rsidRPr="008C7E79" w:rsidRDefault="008C7E79" w:rsidP="008C7E79">
      <w:pPr>
        <w:pStyle w:val="ListParagraph"/>
        <w:rPr>
          <w:sz w:val="22"/>
          <w:szCs w:val="22"/>
        </w:rPr>
      </w:pPr>
    </w:p>
    <w:p w14:paraId="7409CB44" w14:textId="2E8AF9E3" w:rsidR="0076278B" w:rsidRPr="008014B2" w:rsidRDefault="0076278B" w:rsidP="000F6158">
      <w:pPr>
        <w:rPr>
          <w:rFonts w:cs="Arial"/>
          <w:sz w:val="22"/>
          <w:szCs w:val="22"/>
        </w:rPr>
      </w:pPr>
      <w:r w:rsidRPr="008014B2">
        <w:rPr>
          <w:rFonts w:cs="Arial"/>
          <w:sz w:val="22"/>
          <w:szCs w:val="22"/>
        </w:rPr>
        <w:t>These guiding principles would generally apply to those brothels where multiple workers are available and not necessarily where a single worker may establish a practic</w:t>
      </w:r>
      <w:r w:rsidR="000F6158">
        <w:rPr>
          <w:rFonts w:cs="Arial"/>
          <w:sz w:val="22"/>
          <w:szCs w:val="22"/>
        </w:rPr>
        <w:t xml:space="preserve">e from their residential home. </w:t>
      </w:r>
      <w:r w:rsidRPr="008014B2">
        <w:rPr>
          <w:rFonts w:cs="Arial"/>
          <w:sz w:val="22"/>
          <w:szCs w:val="22"/>
        </w:rPr>
        <w:t>Given that information from the industry indicates that solo workers do not openly advertise at their residence that services are available, it would be difficult for the surrounding neighbourhood to know what is occurring behind closed doors</w:t>
      </w:r>
      <w:r w:rsidR="007978C7">
        <w:rPr>
          <w:rFonts w:cs="Arial"/>
          <w:sz w:val="22"/>
          <w:szCs w:val="22"/>
        </w:rPr>
        <w:t xml:space="preserve">, </w:t>
      </w:r>
      <w:r w:rsidRPr="008014B2">
        <w:rPr>
          <w:rFonts w:cs="Arial"/>
          <w:sz w:val="22"/>
          <w:szCs w:val="22"/>
        </w:rPr>
        <w:t>as with any private residence.</w:t>
      </w:r>
    </w:p>
    <w:p w14:paraId="0D7936BC" w14:textId="77777777" w:rsidR="0076278B" w:rsidRPr="008014B2" w:rsidRDefault="0076278B" w:rsidP="000F6158">
      <w:pPr>
        <w:rPr>
          <w:rFonts w:cs="Arial"/>
          <w:sz w:val="22"/>
          <w:szCs w:val="22"/>
        </w:rPr>
      </w:pPr>
    </w:p>
    <w:p w14:paraId="36C7F00E" w14:textId="7CEED26C" w:rsidR="0076278B" w:rsidRPr="008014B2" w:rsidRDefault="0076278B" w:rsidP="000F6158">
      <w:pPr>
        <w:rPr>
          <w:rFonts w:cs="Arial"/>
          <w:sz w:val="22"/>
          <w:szCs w:val="22"/>
        </w:rPr>
      </w:pPr>
      <w:r w:rsidRPr="008014B2">
        <w:rPr>
          <w:rFonts w:cs="Arial"/>
          <w:sz w:val="22"/>
          <w:szCs w:val="22"/>
        </w:rPr>
        <w:t xml:space="preserve">A solo worker should be able to </w:t>
      </w:r>
      <w:r w:rsidR="007B55C3">
        <w:rPr>
          <w:rFonts w:cs="Arial"/>
          <w:sz w:val="22"/>
          <w:szCs w:val="22"/>
        </w:rPr>
        <w:t>operate</w:t>
      </w:r>
      <w:r w:rsidRPr="008014B2">
        <w:rPr>
          <w:rFonts w:cs="Arial"/>
          <w:sz w:val="22"/>
          <w:szCs w:val="22"/>
        </w:rPr>
        <w:t xml:space="preserve"> a ‘one person’ brothel without being subject to the zoning guidelines as proposed for larger brothels.</w:t>
      </w:r>
    </w:p>
    <w:p w14:paraId="2F5128C5" w14:textId="2C5A4677" w:rsidR="0076278B" w:rsidRPr="008014B2" w:rsidRDefault="00210EB6" w:rsidP="000F6158">
      <w:pPr>
        <w:pStyle w:val="Heading3"/>
        <w:keepNext/>
        <w:rPr>
          <w:rFonts w:ascii="Arial Narrow" w:hAnsi="Arial Narrow"/>
          <w:b w:val="0"/>
          <w:color w:val="365F91" w:themeColor="accent1" w:themeShade="BF"/>
          <w:sz w:val="26"/>
          <w:szCs w:val="26"/>
        </w:rPr>
      </w:pPr>
      <w:r w:rsidRPr="008014B2">
        <w:rPr>
          <w:rFonts w:ascii="Arial Narrow" w:hAnsi="Arial Narrow"/>
          <w:b w:val="0"/>
          <w:color w:val="365F91" w:themeColor="accent1" w:themeShade="BF"/>
          <w:sz w:val="26"/>
          <w:szCs w:val="26"/>
        </w:rPr>
        <w:t xml:space="preserve">Advertising </w:t>
      </w:r>
      <w:r w:rsidR="0029213B">
        <w:rPr>
          <w:rFonts w:ascii="Arial Narrow" w:hAnsi="Arial Narrow"/>
          <w:b w:val="0"/>
          <w:color w:val="365F91" w:themeColor="accent1" w:themeShade="BF"/>
          <w:sz w:val="26"/>
          <w:szCs w:val="26"/>
        </w:rPr>
        <w:t>s</w:t>
      </w:r>
      <w:r w:rsidRPr="008014B2">
        <w:rPr>
          <w:rFonts w:ascii="Arial Narrow" w:hAnsi="Arial Narrow"/>
          <w:b w:val="0"/>
          <w:color w:val="365F91" w:themeColor="accent1" w:themeShade="BF"/>
          <w:sz w:val="26"/>
          <w:szCs w:val="26"/>
        </w:rPr>
        <w:t>tandards</w:t>
      </w:r>
    </w:p>
    <w:p w14:paraId="5795E5AE" w14:textId="0BCEB8D4" w:rsidR="0076278B" w:rsidRPr="008014B2" w:rsidRDefault="0076278B" w:rsidP="000F6158">
      <w:pPr>
        <w:pStyle w:val="ListParagraph"/>
        <w:ind w:left="0"/>
        <w:rPr>
          <w:rFonts w:cs="Arial"/>
          <w:sz w:val="22"/>
          <w:szCs w:val="22"/>
        </w:rPr>
      </w:pPr>
      <w:r w:rsidRPr="008014B2">
        <w:rPr>
          <w:rFonts w:cs="Arial"/>
          <w:sz w:val="22"/>
          <w:szCs w:val="22"/>
        </w:rPr>
        <w:t xml:space="preserve">To minimise the impact on the wider community, any brothel related legislation </w:t>
      </w:r>
      <w:r w:rsidR="00955B03" w:rsidRPr="008014B2">
        <w:rPr>
          <w:rFonts w:cs="Arial"/>
          <w:sz w:val="22"/>
          <w:szCs w:val="22"/>
        </w:rPr>
        <w:t>sh</w:t>
      </w:r>
      <w:r w:rsidRPr="008014B2">
        <w:rPr>
          <w:rFonts w:cs="Arial"/>
          <w:sz w:val="22"/>
          <w:szCs w:val="22"/>
        </w:rPr>
        <w:t>ould contain provisions to the ad</w:t>
      </w:r>
      <w:r w:rsidR="000F6158">
        <w:rPr>
          <w:rFonts w:cs="Arial"/>
          <w:sz w:val="22"/>
          <w:szCs w:val="22"/>
        </w:rPr>
        <w:t xml:space="preserve">vertising of brothel services. </w:t>
      </w:r>
      <w:r w:rsidRPr="008014B2">
        <w:rPr>
          <w:rFonts w:cs="Arial"/>
          <w:sz w:val="22"/>
          <w:szCs w:val="22"/>
        </w:rPr>
        <w:t>There are currently advertising restrictions with regards to adverts in print in the NT that limit the descriptions used in advertisements for solo workers and similar and it would be appropriate that similar restrictions would apply if brothels were legalised.</w:t>
      </w:r>
    </w:p>
    <w:p w14:paraId="2C99356E" w14:textId="77777777" w:rsidR="0076278B" w:rsidRPr="008014B2" w:rsidRDefault="0076278B" w:rsidP="000F6158">
      <w:pPr>
        <w:pStyle w:val="ListParagraph"/>
        <w:ind w:left="0"/>
        <w:rPr>
          <w:rFonts w:cs="Arial"/>
          <w:sz w:val="22"/>
          <w:szCs w:val="22"/>
        </w:rPr>
      </w:pPr>
    </w:p>
    <w:p w14:paraId="0CA3820C" w14:textId="77777777" w:rsidR="0076278B" w:rsidRPr="008014B2" w:rsidRDefault="0076278B" w:rsidP="000F6158">
      <w:pPr>
        <w:pStyle w:val="ListParagraph"/>
        <w:ind w:left="0"/>
        <w:rPr>
          <w:rFonts w:cs="Arial"/>
          <w:sz w:val="22"/>
          <w:szCs w:val="22"/>
        </w:rPr>
      </w:pPr>
      <w:r w:rsidRPr="008014B2">
        <w:rPr>
          <w:rFonts w:cs="Arial"/>
          <w:sz w:val="22"/>
          <w:szCs w:val="22"/>
        </w:rPr>
        <w:t>Outdoor signage, such as A-Frames, billboards etc, would continue to be the domain of the local council and it would be envisaged that their by-laws would be updated should brothels be approved.</w:t>
      </w:r>
    </w:p>
    <w:p w14:paraId="77C0CBF7" w14:textId="77777777" w:rsidR="0076278B" w:rsidRPr="008014B2" w:rsidRDefault="0076278B" w:rsidP="000F6158">
      <w:pPr>
        <w:pStyle w:val="ListParagraph"/>
        <w:ind w:left="0"/>
        <w:rPr>
          <w:rFonts w:cs="Arial"/>
          <w:sz w:val="22"/>
          <w:szCs w:val="22"/>
        </w:rPr>
      </w:pPr>
    </w:p>
    <w:p w14:paraId="3A5DB91E" w14:textId="16AD17EA" w:rsidR="0076278B" w:rsidRPr="008014B2" w:rsidRDefault="0076278B" w:rsidP="000F6158">
      <w:pPr>
        <w:pStyle w:val="ListParagraph"/>
        <w:ind w:left="0"/>
        <w:rPr>
          <w:rFonts w:cs="Arial"/>
          <w:sz w:val="22"/>
          <w:szCs w:val="22"/>
        </w:rPr>
      </w:pPr>
      <w:r w:rsidRPr="008014B2">
        <w:rPr>
          <w:rFonts w:cs="Arial"/>
          <w:sz w:val="22"/>
          <w:szCs w:val="22"/>
        </w:rPr>
        <w:t>It must be recognised however that a significant number of advertisements appear online, often on national and international websites over which govern</w:t>
      </w:r>
      <w:r w:rsidR="002F6715">
        <w:rPr>
          <w:rFonts w:cs="Arial"/>
          <w:sz w:val="22"/>
          <w:szCs w:val="22"/>
        </w:rPr>
        <w:t xml:space="preserve">ment has little or no control. </w:t>
      </w:r>
      <w:r w:rsidRPr="008014B2">
        <w:rPr>
          <w:rFonts w:cs="Arial"/>
          <w:sz w:val="22"/>
          <w:szCs w:val="22"/>
        </w:rPr>
        <w:t xml:space="preserve">Some local solo workers </w:t>
      </w:r>
      <w:r w:rsidR="0087302F" w:rsidRPr="008014B2">
        <w:rPr>
          <w:rFonts w:cs="Arial"/>
          <w:sz w:val="22"/>
          <w:szCs w:val="22"/>
        </w:rPr>
        <w:t xml:space="preserve">already </w:t>
      </w:r>
      <w:r w:rsidRPr="008014B2">
        <w:rPr>
          <w:rFonts w:cs="Arial"/>
          <w:sz w:val="22"/>
          <w:szCs w:val="22"/>
        </w:rPr>
        <w:t>have Facebook pages and it must be recognised that any advertising controls would be limited.</w:t>
      </w:r>
    </w:p>
    <w:p w14:paraId="0FA5DDDA" w14:textId="79C1368F" w:rsidR="0076278B" w:rsidRPr="008014B2" w:rsidRDefault="00210EB6" w:rsidP="000F6158">
      <w:pPr>
        <w:pStyle w:val="Heading3"/>
        <w:rPr>
          <w:rFonts w:ascii="Arial Narrow" w:hAnsi="Arial Narrow"/>
          <w:b w:val="0"/>
          <w:color w:val="365F91" w:themeColor="accent1" w:themeShade="BF"/>
          <w:sz w:val="26"/>
          <w:szCs w:val="26"/>
        </w:rPr>
      </w:pPr>
      <w:r w:rsidRPr="008014B2">
        <w:rPr>
          <w:rFonts w:ascii="Arial Narrow" w:hAnsi="Arial Narrow"/>
          <w:b w:val="0"/>
          <w:color w:val="365F91" w:themeColor="accent1" w:themeShade="BF"/>
          <w:sz w:val="26"/>
          <w:szCs w:val="26"/>
        </w:rPr>
        <w:t>Summary</w:t>
      </w:r>
    </w:p>
    <w:p w14:paraId="4BDFFE86" w14:textId="40D8D0F4" w:rsidR="00210EB6" w:rsidRPr="008014B2" w:rsidRDefault="0076278B" w:rsidP="000F6158">
      <w:pPr>
        <w:pStyle w:val="ListParagraph"/>
        <w:ind w:left="0"/>
        <w:rPr>
          <w:rFonts w:cs="Arial"/>
          <w:sz w:val="22"/>
          <w:szCs w:val="22"/>
        </w:rPr>
      </w:pPr>
      <w:r w:rsidRPr="008014B2">
        <w:rPr>
          <w:rFonts w:cs="Arial"/>
          <w:sz w:val="22"/>
          <w:szCs w:val="22"/>
        </w:rPr>
        <w:t xml:space="preserve">It must be noted that </w:t>
      </w:r>
      <w:r w:rsidR="0087302F" w:rsidRPr="008014B2">
        <w:rPr>
          <w:rFonts w:cs="Arial"/>
          <w:sz w:val="22"/>
          <w:szCs w:val="22"/>
        </w:rPr>
        <w:t>decriminalising</w:t>
      </w:r>
      <w:r w:rsidRPr="008014B2">
        <w:rPr>
          <w:rFonts w:cs="Arial"/>
          <w:sz w:val="22"/>
          <w:szCs w:val="22"/>
        </w:rPr>
        <w:t xml:space="preserve"> brothels in the Northern Territory is </w:t>
      </w:r>
      <w:r w:rsidR="00210EB6" w:rsidRPr="008014B2">
        <w:rPr>
          <w:rFonts w:cs="Arial"/>
          <w:sz w:val="22"/>
          <w:szCs w:val="22"/>
        </w:rPr>
        <w:t>unl</w:t>
      </w:r>
      <w:r w:rsidRPr="008014B2">
        <w:rPr>
          <w:rFonts w:cs="Arial"/>
          <w:sz w:val="22"/>
          <w:szCs w:val="22"/>
        </w:rPr>
        <w:t xml:space="preserve">ikely to </w:t>
      </w:r>
      <w:r w:rsidR="0087302F" w:rsidRPr="008014B2">
        <w:rPr>
          <w:rFonts w:cs="Arial"/>
          <w:sz w:val="22"/>
          <w:szCs w:val="22"/>
        </w:rPr>
        <w:t>deliver an increase in sex workers</w:t>
      </w:r>
      <w:r w:rsidR="000F6158">
        <w:rPr>
          <w:rFonts w:cs="Arial"/>
          <w:sz w:val="22"/>
          <w:szCs w:val="22"/>
        </w:rPr>
        <w:t xml:space="preserve">. </w:t>
      </w:r>
      <w:r w:rsidR="00955B03" w:rsidRPr="008014B2">
        <w:rPr>
          <w:rFonts w:cs="Arial"/>
          <w:sz w:val="22"/>
          <w:szCs w:val="22"/>
        </w:rPr>
        <w:t>It is likely that the activities that currently occur in private residences, hotel rooms or through escort agencies would remain the same.</w:t>
      </w:r>
      <w:r w:rsidRPr="008014B2">
        <w:rPr>
          <w:rFonts w:cs="Arial"/>
          <w:sz w:val="22"/>
          <w:szCs w:val="22"/>
        </w:rPr>
        <w:t xml:space="preserve">    </w:t>
      </w:r>
    </w:p>
    <w:p w14:paraId="4F5F0680" w14:textId="77777777" w:rsidR="00210EB6" w:rsidRPr="008014B2" w:rsidRDefault="00210EB6" w:rsidP="0076278B">
      <w:pPr>
        <w:pStyle w:val="ListParagraph"/>
        <w:ind w:left="0"/>
        <w:rPr>
          <w:rFonts w:cs="Arial"/>
          <w:sz w:val="22"/>
          <w:szCs w:val="22"/>
        </w:rPr>
      </w:pPr>
    </w:p>
    <w:p w14:paraId="0B894986" w14:textId="7C481DE8" w:rsidR="00210EB6" w:rsidRPr="008014B2" w:rsidRDefault="0076278B" w:rsidP="000F6158">
      <w:pPr>
        <w:pStyle w:val="ListParagraph"/>
        <w:ind w:left="0"/>
        <w:rPr>
          <w:rFonts w:cs="Arial"/>
          <w:sz w:val="22"/>
          <w:szCs w:val="22"/>
        </w:rPr>
      </w:pPr>
      <w:r w:rsidRPr="008014B2">
        <w:rPr>
          <w:rFonts w:cs="Arial"/>
          <w:sz w:val="22"/>
          <w:szCs w:val="22"/>
        </w:rPr>
        <w:t xml:space="preserve">While </w:t>
      </w:r>
      <w:r w:rsidR="0087302F" w:rsidRPr="008014B2">
        <w:rPr>
          <w:rFonts w:cs="Arial"/>
          <w:sz w:val="22"/>
          <w:szCs w:val="22"/>
        </w:rPr>
        <w:t xml:space="preserve">brothels are </w:t>
      </w:r>
      <w:r w:rsidRPr="008014B2">
        <w:rPr>
          <w:rFonts w:cs="Arial"/>
          <w:sz w:val="22"/>
          <w:szCs w:val="22"/>
        </w:rPr>
        <w:t>illegal under current legislation, there are no doubt a number of ‘</w:t>
      </w:r>
      <w:r w:rsidRPr="008014B2">
        <w:rPr>
          <w:rFonts w:cs="Arial"/>
          <w:i/>
          <w:sz w:val="22"/>
          <w:szCs w:val="22"/>
        </w:rPr>
        <w:t>one person</w:t>
      </w:r>
      <w:r w:rsidRPr="008014B2">
        <w:rPr>
          <w:rFonts w:cs="Arial"/>
          <w:sz w:val="22"/>
          <w:szCs w:val="22"/>
        </w:rPr>
        <w:t xml:space="preserve">’ brothels already </w:t>
      </w:r>
      <w:r w:rsidR="0087302F" w:rsidRPr="008014B2">
        <w:rPr>
          <w:rFonts w:cs="Arial"/>
          <w:sz w:val="22"/>
          <w:szCs w:val="22"/>
        </w:rPr>
        <w:t xml:space="preserve">operate </w:t>
      </w:r>
      <w:r w:rsidRPr="008014B2">
        <w:rPr>
          <w:rFonts w:cs="Arial"/>
          <w:sz w:val="22"/>
          <w:szCs w:val="22"/>
        </w:rPr>
        <w:t>in the Territory</w:t>
      </w:r>
      <w:r w:rsidR="007978C7">
        <w:rPr>
          <w:rFonts w:cs="Arial"/>
          <w:sz w:val="22"/>
          <w:szCs w:val="22"/>
        </w:rPr>
        <w:t xml:space="preserve">, </w:t>
      </w:r>
      <w:r w:rsidRPr="008014B2">
        <w:rPr>
          <w:rFonts w:cs="Arial"/>
          <w:sz w:val="22"/>
          <w:szCs w:val="22"/>
        </w:rPr>
        <w:t xml:space="preserve">notwithstanding those </w:t>
      </w:r>
      <w:r w:rsidR="00955B03" w:rsidRPr="008014B2">
        <w:rPr>
          <w:rFonts w:cs="Arial"/>
          <w:sz w:val="22"/>
          <w:szCs w:val="22"/>
        </w:rPr>
        <w:t xml:space="preserve">perceiving to operate </w:t>
      </w:r>
      <w:r w:rsidRPr="008014B2">
        <w:rPr>
          <w:rFonts w:cs="Arial"/>
          <w:sz w:val="22"/>
          <w:szCs w:val="22"/>
        </w:rPr>
        <w:t>as massage parlours</w:t>
      </w:r>
      <w:r w:rsidR="00955B03" w:rsidRPr="008014B2">
        <w:rPr>
          <w:rFonts w:cs="Arial"/>
          <w:sz w:val="22"/>
          <w:szCs w:val="22"/>
        </w:rPr>
        <w:t xml:space="preserve"> </w:t>
      </w:r>
      <w:proofErr w:type="gramStart"/>
      <w:r w:rsidR="00955B03" w:rsidRPr="008014B2">
        <w:rPr>
          <w:rFonts w:cs="Arial"/>
          <w:sz w:val="22"/>
          <w:szCs w:val="22"/>
        </w:rPr>
        <w:t>only</w:t>
      </w:r>
      <w:r w:rsidR="000F6158">
        <w:rPr>
          <w:rFonts w:cs="Arial"/>
          <w:sz w:val="22"/>
          <w:szCs w:val="22"/>
        </w:rPr>
        <w:t>.</w:t>
      </w:r>
      <w:proofErr w:type="gramEnd"/>
      <w:r w:rsidR="000F6158">
        <w:rPr>
          <w:rFonts w:cs="Arial"/>
          <w:sz w:val="22"/>
          <w:szCs w:val="22"/>
        </w:rPr>
        <w:t xml:space="preserve"> </w:t>
      </w:r>
      <w:r w:rsidRPr="008014B2">
        <w:rPr>
          <w:rFonts w:cs="Arial"/>
          <w:sz w:val="22"/>
          <w:szCs w:val="22"/>
        </w:rPr>
        <w:t xml:space="preserve">There are a number of online advertisements where the advertiser refers to an apartment however, given mobile technology, it is simple enough for a worker to arrange services outside on the footpath, driving in their car or while walking down the street.  </w:t>
      </w:r>
    </w:p>
    <w:p w14:paraId="36015631" w14:textId="77777777" w:rsidR="00210EB6" w:rsidRPr="008014B2" w:rsidRDefault="00210EB6" w:rsidP="000F6158">
      <w:pPr>
        <w:pStyle w:val="ListParagraph"/>
        <w:ind w:left="0"/>
        <w:rPr>
          <w:rFonts w:cs="Arial"/>
          <w:sz w:val="22"/>
          <w:szCs w:val="22"/>
        </w:rPr>
      </w:pPr>
    </w:p>
    <w:p w14:paraId="68436F15" w14:textId="3777616D" w:rsidR="0076278B" w:rsidRPr="008014B2" w:rsidRDefault="0076278B" w:rsidP="000F6158">
      <w:pPr>
        <w:pStyle w:val="ListParagraph"/>
        <w:ind w:left="0"/>
        <w:rPr>
          <w:rFonts w:cs="Arial"/>
          <w:sz w:val="22"/>
          <w:szCs w:val="22"/>
        </w:rPr>
      </w:pPr>
      <w:r w:rsidRPr="008014B2">
        <w:rPr>
          <w:rFonts w:cs="Arial"/>
          <w:sz w:val="22"/>
          <w:szCs w:val="22"/>
        </w:rPr>
        <w:t xml:space="preserve">Technically, this does not breach current legislation, but there is little doubt that some arrangements are made in the apartment/house in which the services are carried out </w:t>
      </w:r>
      <w:r w:rsidRPr="008014B2">
        <w:rPr>
          <w:rFonts w:cs="Arial"/>
          <w:sz w:val="22"/>
          <w:szCs w:val="22"/>
        </w:rPr>
        <w:lastRenderedPageBreak/>
        <w:t>but would ultimately be extremely diffi</w:t>
      </w:r>
      <w:r w:rsidR="000F6158">
        <w:rPr>
          <w:rFonts w:cs="Arial"/>
          <w:sz w:val="22"/>
          <w:szCs w:val="22"/>
        </w:rPr>
        <w:t xml:space="preserve">cult for authorities to prove. </w:t>
      </w:r>
      <w:r w:rsidRPr="008014B2">
        <w:rPr>
          <w:rFonts w:cs="Arial"/>
          <w:sz w:val="22"/>
          <w:szCs w:val="22"/>
        </w:rPr>
        <w:t xml:space="preserve">Legislation </w:t>
      </w:r>
      <w:r w:rsidR="0087302F" w:rsidRPr="008014B2">
        <w:rPr>
          <w:rFonts w:cs="Arial"/>
          <w:sz w:val="22"/>
          <w:szCs w:val="22"/>
        </w:rPr>
        <w:t>to decriminalise</w:t>
      </w:r>
      <w:r w:rsidRPr="008014B2">
        <w:rPr>
          <w:rFonts w:cs="Arial"/>
          <w:sz w:val="22"/>
          <w:szCs w:val="22"/>
        </w:rPr>
        <w:t xml:space="preserve"> brothels will </w:t>
      </w:r>
      <w:r w:rsidR="0087302F" w:rsidRPr="008014B2">
        <w:rPr>
          <w:rFonts w:cs="Arial"/>
          <w:sz w:val="22"/>
          <w:szCs w:val="22"/>
        </w:rPr>
        <w:t>help to regulate the sex work that is already taking place</w:t>
      </w:r>
      <w:r w:rsidR="00C5500F">
        <w:rPr>
          <w:rFonts w:cs="Arial"/>
          <w:sz w:val="22"/>
          <w:szCs w:val="22"/>
        </w:rPr>
        <w:t>.</w:t>
      </w:r>
      <w:r w:rsidRPr="008014B2">
        <w:rPr>
          <w:rFonts w:cs="Arial"/>
          <w:sz w:val="22"/>
          <w:szCs w:val="22"/>
        </w:rPr>
        <w:t xml:space="preserve"> </w:t>
      </w:r>
      <w:r w:rsidR="0087302F" w:rsidRPr="008014B2">
        <w:rPr>
          <w:rFonts w:cs="Arial"/>
          <w:sz w:val="22"/>
          <w:szCs w:val="22"/>
        </w:rPr>
        <w:t>It is unlikely to</w:t>
      </w:r>
      <w:r w:rsidRPr="008014B2">
        <w:rPr>
          <w:rFonts w:cs="Arial"/>
          <w:sz w:val="22"/>
          <w:szCs w:val="22"/>
        </w:rPr>
        <w:t xml:space="preserve"> result in an </w:t>
      </w:r>
      <w:r w:rsidR="00955B03" w:rsidRPr="008014B2">
        <w:rPr>
          <w:rFonts w:cs="Arial"/>
          <w:sz w:val="22"/>
          <w:szCs w:val="22"/>
        </w:rPr>
        <w:t xml:space="preserve">increase </w:t>
      </w:r>
      <w:r w:rsidRPr="008014B2">
        <w:rPr>
          <w:rFonts w:cs="Arial"/>
          <w:sz w:val="22"/>
          <w:szCs w:val="22"/>
        </w:rPr>
        <w:t xml:space="preserve">of solo workers or </w:t>
      </w:r>
      <w:r w:rsidR="0087302F" w:rsidRPr="008014B2">
        <w:rPr>
          <w:rFonts w:cs="Arial"/>
          <w:sz w:val="22"/>
          <w:szCs w:val="22"/>
        </w:rPr>
        <w:t xml:space="preserve">an increase in the </w:t>
      </w:r>
      <w:r w:rsidRPr="008014B2">
        <w:rPr>
          <w:rFonts w:cs="Arial"/>
          <w:sz w:val="22"/>
          <w:szCs w:val="22"/>
        </w:rPr>
        <w:t>kind of public advertising that would offend ordinary members of the public.</w:t>
      </w:r>
      <w:r w:rsidR="00730FCF" w:rsidRPr="008014B2">
        <w:rPr>
          <w:rFonts w:cs="Arial"/>
          <w:sz w:val="22"/>
          <w:szCs w:val="22"/>
        </w:rPr>
        <w:t xml:space="preserve"> It would, importantly, increase the health and safety of workers by removing the fear of being persecuted or criminally charged. </w:t>
      </w:r>
    </w:p>
    <w:p w14:paraId="54C29022" w14:textId="2CC8F7A5" w:rsidR="0076278B" w:rsidRPr="008014B2" w:rsidRDefault="00210EB6" w:rsidP="000F6158">
      <w:pPr>
        <w:pStyle w:val="Heading3"/>
        <w:rPr>
          <w:rFonts w:ascii="Arial Narrow" w:hAnsi="Arial Narrow"/>
          <w:b w:val="0"/>
          <w:color w:val="365F91" w:themeColor="accent1" w:themeShade="BF"/>
          <w:sz w:val="26"/>
          <w:szCs w:val="26"/>
        </w:rPr>
      </w:pPr>
      <w:r w:rsidRPr="008014B2">
        <w:rPr>
          <w:rFonts w:ascii="Arial Narrow" w:hAnsi="Arial Narrow"/>
          <w:b w:val="0"/>
          <w:color w:val="365F91" w:themeColor="accent1" w:themeShade="BF"/>
          <w:sz w:val="26"/>
          <w:szCs w:val="26"/>
        </w:rPr>
        <w:t xml:space="preserve">Consultation </w:t>
      </w:r>
      <w:r w:rsidR="008014B2">
        <w:rPr>
          <w:rFonts w:ascii="Arial Narrow" w:hAnsi="Arial Narrow"/>
          <w:b w:val="0"/>
          <w:color w:val="365F91" w:themeColor="accent1" w:themeShade="BF"/>
          <w:sz w:val="26"/>
          <w:szCs w:val="26"/>
        </w:rPr>
        <w:t>questions</w:t>
      </w:r>
    </w:p>
    <w:p w14:paraId="0E84BC72" w14:textId="7EBDE43C" w:rsidR="0061524D" w:rsidRDefault="0061524D" w:rsidP="008C7E79">
      <w:pPr>
        <w:pStyle w:val="ListParagraph"/>
        <w:numPr>
          <w:ilvl w:val="0"/>
          <w:numId w:val="25"/>
        </w:numPr>
        <w:autoSpaceDE w:val="0"/>
        <w:autoSpaceDN w:val="0"/>
        <w:adjustRightInd w:val="0"/>
        <w:rPr>
          <w:rFonts w:cs="Arial"/>
          <w:sz w:val="22"/>
          <w:szCs w:val="22"/>
        </w:rPr>
      </w:pPr>
      <w:r w:rsidRPr="008014B2">
        <w:rPr>
          <w:rFonts w:cs="Arial"/>
          <w:sz w:val="22"/>
          <w:szCs w:val="22"/>
        </w:rPr>
        <w:t xml:space="preserve">Are there any other proposals the Government should consider to </w:t>
      </w:r>
      <w:r w:rsidR="00115C7D" w:rsidRPr="008014B2">
        <w:rPr>
          <w:rFonts w:cs="Arial"/>
          <w:sz w:val="22"/>
          <w:szCs w:val="22"/>
        </w:rPr>
        <w:t>improve</w:t>
      </w:r>
      <w:r w:rsidRPr="008014B2">
        <w:rPr>
          <w:rFonts w:cs="Arial"/>
          <w:sz w:val="22"/>
          <w:szCs w:val="22"/>
        </w:rPr>
        <w:t xml:space="preserve"> the safety and wellbeing of workers?</w:t>
      </w:r>
    </w:p>
    <w:p w14:paraId="3DB1AB4A" w14:textId="49546CA6" w:rsidR="0076278B" w:rsidRDefault="0076278B" w:rsidP="008C7E79">
      <w:pPr>
        <w:pStyle w:val="ListParagraph"/>
        <w:numPr>
          <w:ilvl w:val="0"/>
          <w:numId w:val="25"/>
        </w:numPr>
        <w:autoSpaceDE w:val="0"/>
        <w:autoSpaceDN w:val="0"/>
        <w:adjustRightInd w:val="0"/>
        <w:rPr>
          <w:rFonts w:cs="Arial"/>
          <w:sz w:val="22"/>
          <w:szCs w:val="22"/>
        </w:rPr>
      </w:pPr>
      <w:r w:rsidRPr="008014B2">
        <w:rPr>
          <w:rFonts w:cs="Arial"/>
          <w:sz w:val="22"/>
          <w:szCs w:val="22"/>
        </w:rPr>
        <w:t xml:space="preserve">Are there other legislative considerations that should be looked at if brothels </w:t>
      </w:r>
      <w:r w:rsidR="00546D7E" w:rsidRPr="008014B2">
        <w:rPr>
          <w:rFonts w:cs="Arial"/>
          <w:sz w:val="22"/>
          <w:szCs w:val="22"/>
        </w:rPr>
        <w:t>were decriminalised</w:t>
      </w:r>
      <w:r w:rsidRPr="008014B2">
        <w:rPr>
          <w:rFonts w:cs="Arial"/>
          <w:sz w:val="22"/>
          <w:szCs w:val="22"/>
        </w:rPr>
        <w:t>?</w:t>
      </w:r>
    </w:p>
    <w:p w14:paraId="30A6647A" w14:textId="77777777" w:rsidR="0076278B" w:rsidRDefault="0076278B" w:rsidP="008C7E79">
      <w:pPr>
        <w:pStyle w:val="ListParagraph"/>
        <w:numPr>
          <w:ilvl w:val="0"/>
          <w:numId w:val="25"/>
        </w:numPr>
        <w:autoSpaceDE w:val="0"/>
        <w:autoSpaceDN w:val="0"/>
        <w:adjustRightInd w:val="0"/>
        <w:rPr>
          <w:rFonts w:cs="Arial"/>
          <w:sz w:val="22"/>
          <w:szCs w:val="22"/>
        </w:rPr>
      </w:pPr>
      <w:r w:rsidRPr="008014B2">
        <w:rPr>
          <w:rFonts w:cs="Arial"/>
          <w:sz w:val="22"/>
          <w:szCs w:val="22"/>
        </w:rPr>
        <w:t>Should workers in the sex industry be bound by different workplace health and safety laws to other employees and self-employed persons?</w:t>
      </w:r>
    </w:p>
    <w:p w14:paraId="37D617E0" w14:textId="77777777" w:rsidR="0076278B" w:rsidRPr="008014B2" w:rsidRDefault="0076278B" w:rsidP="008C7E79">
      <w:pPr>
        <w:pStyle w:val="ListParagraph"/>
        <w:numPr>
          <w:ilvl w:val="0"/>
          <w:numId w:val="25"/>
        </w:numPr>
        <w:autoSpaceDE w:val="0"/>
        <w:autoSpaceDN w:val="0"/>
        <w:adjustRightInd w:val="0"/>
        <w:rPr>
          <w:rFonts w:cs="Arial"/>
          <w:sz w:val="22"/>
          <w:szCs w:val="22"/>
        </w:rPr>
      </w:pPr>
      <w:r w:rsidRPr="008014B2">
        <w:rPr>
          <w:rFonts w:cs="Arial"/>
          <w:sz w:val="22"/>
          <w:szCs w:val="22"/>
        </w:rPr>
        <w:t>Are there locations where brothels should not be permitted to be established?</w:t>
      </w:r>
    </w:p>
    <w:p w14:paraId="11475F0C" w14:textId="7A3A656B" w:rsidR="008014B2" w:rsidRDefault="008014B2">
      <w:pPr>
        <w:rPr>
          <w:rFonts w:asciiTheme="majorHAnsi" w:eastAsiaTheme="majorEastAsia" w:hAnsiTheme="majorHAnsi" w:cstheme="majorBidi"/>
          <w:color w:val="E36C0A" w:themeColor="accent6" w:themeShade="BF"/>
          <w:sz w:val="32"/>
          <w:szCs w:val="32"/>
        </w:rPr>
      </w:pPr>
    </w:p>
    <w:p w14:paraId="5E30706A" w14:textId="1BE79B31" w:rsidR="00FE309C" w:rsidRPr="008014B2" w:rsidRDefault="00FE309C" w:rsidP="00FE309C">
      <w:pPr>
        <w:pStyle w:val="Heading1"/>
        <w:rPr>
          <w:color w:val="E36C0A" w:themeColor="accent6" w:themeShade="BF"/>
        </w:rPr>
      </w:pPr>
      <w:r w:rsidRPr="008014B2">
        <w:rPr>
          <w:color w:val="E36C0A" w:themeColor="accent6" w:themeShade="BF"/>
        </w:rPr>
        <w:t xml:space="preserve">ADDITIONAL CONSIDERATIONS </w:t>
      </w:r>
    </w:p>
    <w:p w14:paraId="4A0FE0D0" w14:textId="77777777" w:rsidR="00FE309C" w:rsidRPr="008014B2" w:rsidRDefault="00FE309C" w:rsidP="00232B61">
      <w:pPr>
        <w:rPr>
          <w:sz w:val="22"/>
          <w:szCs w:val="22"/>
        </w:rPr>
      </w:pPr>
    </w:p>
    <w:p w14:paraId="2BB494BC" w14:textId="32F24D6A" w:rsidR="00FE309C" w:rsidRPr="008014B2" w:rsidRDefault="001E0FC5" w:rsidP="00FE309C">
      <w:pPr>
        <w:pStyle w:val="Heading2"/>
        <w:numPr>
          <w:ilvl w:val="1"/>
          <w:numId w:val="30"/>
        </w:numPr>
        <w:jc w:val="both"/>
        <w:rPr>
          <w:rFonts w:ascii="Arial Narrow" w:hAnsi="Arial Narrow"/>
        </w:rPr>
      </w:pPr>
      <w:r w:rsidRPr="008014B2">
        <w:rPr>
          <w:rFonts w:ascii="Arial Narrow" w:hAnsi="Arial Narrow"/>
        </w:rPr>
        <w:t xml:space="preserve">Contemporary </w:t>
      </w:r>
      <w:r w:rsidR="0029213B">
        <w:rPr>
          <w:rFonts w:ascii="Arial Narrow" w:hAnsi="Arial Narrow"/>
        </w:rPr>
        <w:t>f</w:t>
      </w:r>
      <w:r w:rsidRPr="008014B2">
        <w:rPr>
          <w:rFonts w:ascii="Arial Narrow" w:hAnsi="Arial Narrow"/>
        </w:rPr>
        <w:t xml:space="preserve">ramework </w:t>
      </w:r>
    </w:p>
    <w:p w14:paraId="7B26CFEC" w14:textId="77777777" w:rsidR="00FE309C" w:rsidRPr="008014B2" w:rsidRDefault="00FE309C" w:rsidP="00E41A20"/>
    <w:p w14:paraId="71D49862" w14:textId="4F493927" w:rsidR="00665D6A" w:rsidRPr="008014B2" w:rsidRDefault="00156745" w:rsidP="000F6158">
      <w:pPr>
        <w:rPr>
          <w:sz w:val="22"/>
          <w:szCs w:val="22"/>
        </w:rPr>
      </w:pPr>
      <w:r w:rsidRPr="008014B2">
        <w:rPr>
          <w:sz w:val="22"/>
          <w:szCs w:val="22"/>
        </w:rPr>
        <w:t xml:space="preserve">The sex work industry has evolved over the years it is therefore necessary to ensure governing legislation and policies are relevant to avoid outdated and ineffective regulation, as currently is the case. </w:t>
      </w:r>
      <w:r w:rsidR="001E0FC5" w:rsidRPr="008014B2">
        <w:rPr>
          <w:sz w:val="22"/>
          <w:szCs w:val="22"/>
        </w:rPr>
        <w:t>Sex work is a valid occupation and sex workers are entitled to the same protections of their health, safety and rights without discrimi</w:t>
      </w:r>
      <w:r w:rsidR="00E41A20" w:rsidRPr="008014B2">
        <w:rPr>
          <w:sz w:val="22"/>
          <w:szCs w:val="22"/>
        </w:rPr>
        <w:t>n</w:t>
      </w:r>
      <w:r w:rsidR="00C23950">
        <w:rPr>
          <w:sz w:val="22"/>
          <w:szCs w:val="22"/>
        </w:rPr>
        <w:t xml:space="preserve">ation as any other profession. </w:t>
      </w:r>
      <w:r w:rsidR="00E41A20" w:rsidRPr="008014B2">
        <w:rPr>
          <w:sz w:val="22"/>
          <w:szCs w:val="22"/>
        </w:rPr>
        <w:t xml:space="preserve">With a number of Australian and international jurisdictions reviewing and taking action to improve the regulatory framework in which sex workers operate, it is timely for the Northern Territory to do the same.  </w:t>
      </w:r>
    </w:p>
    <w:p w14:paraId="49E4F7C7" w14:textId="77777777" w:rsidR="00665D6A" w:rsidRPr="008014B2" w:rsidRDefault="00665D6A" w:rsidP="000F6158">
      <w:pPr>
        <w:rPr>
          <w:sz w:val="22"/>
          <w:szCs w:val="22"/>
        </w:rPr>
      </w:pPr>
    </w:p>
    <w:p w14:paraId="269FC32C" w14:textId="70025752" w:rsidR="00E41A20" w:rsidRDefault="00665D6A" w:rsidP="000F6158">
      <w:pPr>
        <w:rPr>
          <w:sz w:val="22"/>
          <w:szCs w:val="22"/>
        </w:rPr>
      </w:pPr>
      <w:r w:rsidRPr="008014B2">
        <w:rPr>
          <w:sz w:val="22"/>
          <w:szCs w:val="22"/>
        </w:rPr>
        <w:t>The legitimate commercial sex industry is entitled to a progressive and socially responsible regulatory framework which protects the rights and safety of sex works, their clients and the broader community.</w:t>
      </w:r>
      <w:r>
        <w:rPr>
          <w:sz w:val="22"/>
          <w:szCs w:val="22"/>
        </w:rPr>
        <w:t xml:space="preserve">  </w:t>
      </w:r>
      <w:r w:rsidR="00E41A20">
        <w:rPr>
          <w:sz w:val="22"/>
          <w:szCs w:val="22"/>
        </w:rPr>
        <w:t xml:space="preserve"> </w:t>
      </w:r>
    </w:p>
    <w:p w14:paraId="12F74B8A" w14:textId="77777777" w:rsidR="00E41A20" w:rsidRDefault="00E41A20" w:rsidP="00E41A20">
      <w:pPr>
        <w:rPr>
          <w:sz w:val="22"/>
          <w:szCs w:val="22"/>
        </w:rPr>
      </w:pPr>
    </w:p>
    <w:sectPr w:rsidR="00E41A20" w:rsidSect="00164113">
      <w:footerReference w:type="default" r:id="rId12"/>
      <w:footerReference w:type="first" r:id="rId13"/>
      <w:pgSz w:w="11906" w:h="16838"/>
      <w:pgMar w:top="1440" w:right="1800" w:bottom="993"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3EB0C" w14:textId="77777777" w:rsidR="00E57F8F" w:rsidRDefault="00E57F8F">
      <w:r>
        <w:separator/>
      </w:r>
    </w:p>
  </w:endnote>
  <w:endnote w:type="continuationSeparator" w:id="0">
    <w:p w14:paraId="4E4C9B5B" w14:textId="77777777" w:rsidR="00E57F8F" w:rsidRDefault="00E57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DEB86" w14:textId="77777777" w:rsidR="000F6158" w:rsidRDefault="000F6158" w:rsidP="00D373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115B28" w14:textId="77777777" w:rsidR="000F6158" w:rsidRDefault="000F61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F0097" w14:textId="5364A156" w:rsidR="00164113" w:rsidRPr="00164113" w:rsidRDefault="00164113" w:rsidP="00164113">
    <w:pPr>
      <w:pStyle w:val="Footer"/>
      <w:jc w:val="center"/>
      <w:rPr>
        <w:sz w:val="20"/>
        <w:szCs w:val="20"/>
      </w:rPr>
    </w:pPr>
  </w:p>
  <w:p w14:paraId="45456078" w14:textId="77777777" w:rsidR="00BF3062" w:rsidRDefault="00BF30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1646707"/>
      <w:docPartObj>
        <w:docPartGallery w:val="Page Numbers (Bottom of Page)"/>
        <w:docPartUnique/>
      </w:docPartObj>
    </w:sdtPr>
    <w:sdtEndPr>
      <w:rPr>
        <w:noProof/>
      </w:rPr>
    </w:sdtEndPr>
    <w:sdtContent>
      <w:p w14:paraId="5BA6618D" w14:textId="49D3B275" w:rsidR="00BF3062" w:rsidRDefault="00E57F8F">
        <w:pPr>
          <w:pStyle w:val="Footer"/>
          <w:jc w:val="right"/>
        </w:pPr>
      </w:p>
    </w:sdtContent>
  </w:sdt>
  <w:p w14:paraId="7A945E52" w14:textId="77777777" w:rsidR="00BF3062" w:rsidRDefault="00BF306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675450"/>
      <w:docPartObj>
        <w:docPartGallery w:val="Page Numbers (Bottom of Page)"/>
        <w:docPartUnique/>
      </w:docPartObj>
    </w:sdtPr>
    <w:sdtEndPr>
      <w:rPr>
        <w:noProof/>
        <w:sz w:val="20"/>
        <w:szCs w:val="20"/>
      </w:rPr>
    </w:sdtEndPr>
    <w:sdtContent>
      <w:p w14:paraId="3C9E487B" w14:textId="071C0472" w:rsidR="00164113" w:rsidRPr="00164113" w:rsidRDefault="00164113">
        <w:pPr>
          <w:pStyle w:val="Footer"/>
          <w:jc w:val="right"/>
          <w:rPr>
            <w:sz w:val="20"/>
            <w:szCs w:val="20"/>
          </w:rPr>
        </w:pPr>
        <w:r w:rsidRPr="00164113">
          <w:rPr>
            <w:sz w:val="20"/>
            <w:szCs w:val="20"/>
          </w:rPr>
          <w:fldChar w:fldCharType="begin"/>
        </w:r>
        <w:r w:rsidRPr="00164113">
          <w:rPr>
            <w:sz w:val="20"/>
            <w:szCs w:val="20"/>
          </w:rPr>
          <w:instrText xml:space="preserve"> PAGE   \* MERGEFORMAT </w:instrText>
        </w:r>
        <w:r w:rsidRPr="00164113">
          <w:rPr>
            <w:sz w:val="20"/>
            <w:szCs w:val="20"/>
          </w:rPr>
          <w:fldChar w:fldCharType="separate"/>
        </w:r>
        <w:r w:rsidR="00506E50">
          <w:rPr>
            <w:noProof/>
            <w:sz w:val="20"/>
            <w:szCs w:val="20"/>
          </w:rPr>
          <w:t>3</w:t>
        </w:r>
        <w:r w:rsidRPr="00164113">
          <w:rPr>
            <w:noProof/>
            <w:sz w:val="20"/>
            <w:szCs w:val="20"/>
          </w:rPr>
          <w:fldChar w:fldCharType="end"/>
        </w:r>
      </w:p>
    </w:sdtContent>
  </w:sdt>
  <w:p w14:paraId="1F4F6702" w14:textId="77777777" w:rsidR="00164113" w:rsidRDefault="0016411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610662"/>
      <w:docPartObj>
        <w:docPartGallery w:val="Page Numbers (Bottom of Page)"/>
        <w:docPartUnique/>
      </w:docPartObj>
    </w:sdtPr>
    <w:sdtEndPr>
      <w:rPr>
        <w:noProof/>
        <w:sz w:val="20"/>
        <w:szCs w:val="20"/>
      </w:rPr>
    </w:sdtEndPr>
    <w:sdtContent>
      <w:p w14:paraId="0ECACA86" w14:textId="4701F52B" w:rsidR="00BF3062" w:rsidRPr="00164113" w:rsidRDefault="00BF3062">
        <w:pPr>
          <w:pStyle w:val="Footer"/>
          <w:jc w:val="right"/>
          <w:rPr>
            <w:sz w:val="20"/>
            <w:szCs w:val="20"/>
          </w:rPr>
        </w:pPr>
        <w:r w:rsidRPr="00164113">
          <w:rPr>
            <w:sz w:val="20"/>
            <w:szCs w:val="20"/>
          </w:rPr>
          <w:fldChar w:fldCharType="begin"/>
        </w:r>
        <w:r w:rsidRPr="00164113">
          <w:rPr>
            <w:sz w:val="20"/>
            <w:szCs w:val="20"/>
          </w:rPr>
          <w:instrText xml:space="preserve"> PAGE   \* MERGEFORMAT </w:instrText>
        </w:r>
        <w:r w:rsidRPr="00164113">
          <w:rPr>
            <w:sz w:val="20"/>
            <w:szCs w:val="20"/>
          </w:rPr>
          <w:fldChar w:fldCharType="separate"/>
        </w:r>
        <w:r w:rsidR="00164113">
          <w:rPr>
            <w:noProof/>
            <w:sz w:val="20"/>
            <w:szCs w:val="20"/>
          </w:rPr>
          <w:t>1</w:t>
        </w:r>
        <w:r w:rsidRPr="00164113">
          <w:rPr>
            <w:noProof/>
            <w:sz w:val="20"/>
            <w:szCs w:val="20"/>
          </w:rPr>
          <w:fldChar w:fldCharType="end"/>
        </w:r>
      </w:p>
    </w:sdtContent>
  </w:sdt>
  <w:p w14:paraId="41C740FB" w14:textId="77777777" w:rsidR="00BF3062" w:rsidRDefault="00BF30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8ED5C" w14:textId="77777777" w:rsidR="00E57F8F" w:rsidRDefault="00E57F8F">
      <w:r>
        <w:separator/>
      </w:r>
    </w:p>
  </w:footnote>
  <w:footnote w:type="continuationSeparator" w:id="0">
    <w:p w14:paraId="26F0E18C" w14:textId="77777777" w:rsidR="00E57F8F" w:rsidRDefault="00E57F8F">
      <w:r>
        <w:continuationSeparator/>
      </w:r>
    </w:p>
  </w:footnote>
  <w:footnote w:id="1">
    <w:p w14:paraId="54577049" w14:textId="77777777" w:rsidR="000F6158" w:rsidRDefault="000F6158">
      <w:pPr>
        <w:pStyle w:val="FootnoteText"/>
      </w:pPr>
      <w:r>
        <w:rPr>
          <w:rStyle w:val="FootnoteReference"/>
        </w:rPr>
        <w:footnoteRef/>
      </w:r>
      <w:r>
        <w:t xml:space="preserve"> </w:t>
      </w:r>
      <w:r w:rsidRPr="00D44C4A">
        <w:rPr>
          <w:rFonts w:cs="Arial"/>
          <w:bCs/>
          <w:sz w:val="16"/>
          <w:szCs w:val="16"/>
        </w:rPr>
        <w:t xml:space="preserve">Review of the First Five years of </w:t>
      </w:r>
      <w:r>
        <w:rPr>
          <w:rFonts w:cs="Arial"/>
          <w:bCs/>
          <w:sz w:val="16"/>
          <w:szCs w:val="16"/>
        </w:rPr>
        <w:t>the Prostitution Regulation Act</w:t>
      </w:r>
      <w:r w:rsidRPr="00D44C4A">
        <w:rPr>
          <w:rFonts w:cs="Arial"/>
          <w:bCs/>
          <w:sz w:val="16"/>
          <w:szCs w:val="16"/>
        </w:rPr>
        <w:t xml:space="preserve"> 22 April 1998</w:t>
      </w:r>
    </w:p>
  </w:footnote>
  <w:footnote w:id="2">
    <w:p w14:paraId="397B86B9" w14:textId="77777777" w:rsidR="000F6158" w:rsidRPr="00447BF5" w:rsidRDefault="000F6158" w:rsidP="001541F0">
      <w:pPr>
        <w:autoSpaceDE w:val="0"/>
        <w:autoSpaceDN w:val="0"/>
        <w:adjustRightInd w:val="0"/>
        <w:rPr>
          <w:sz w:val="16"/>
          <w:szCs w:val="16"/>
        </w:rPr>
      </w:pPr>
      <w:r w:rsidRPr="00CE7DFC">
        <w:rPr>
          <w:rStyle w:val="FootnoteReference"/>
          <w:sz w:val="16"/>
          <w:szCs w:val="16"/>
        </w:rPr>
        <w:footnoteRef/>
      </w:r>
      <w:r w:rsidRPr="00CE7DFC">
        <w:rPr>
          <w:sz w:val="16"/>
          <w:szCs w:val="16"/>
        </w:rPr>
        <w:t xml:space="preserve"> </w:t>
      </w:r>
      <w:r w:rsidRPr="00447BF5">
        <w:rPr>
          <w:sz w:val="16"/>
          <w:szCs w:val="16"/>
        </w:rPr>
        <w:t>Escort Agency Licensing Board. Third Report of</w:t>
      </w:r>
      <w:r>
        <w:rPr>
          <w:sz w:val="16"/>
          <w:szCs w:val="16"/>
        </w:rPr>
        <w:t xml:space="preserve"> </w:t>
      </w:r>
      <w:r w:rsidRPr="00447BF5">
        <w:rPr>
          <w:sz w:val="16"/>
          <w:szCs w:val="16"/>
        </w:rPr>
        <w:t xml:space="preserve">the </w:t>
      </w:r>
      <w:r w:rsidRPr="00E276A2">
        <w:rPr>
          <w:i/>
          <w:sz w:val="16"/>
          <w:szCs w:val="16"/>
        </w:rPr>
        <w:t>Prostitution Regulation Act</w:t>
      </w:r>
      <w:r w:rsidRPr="00447BF5">
        <w:rPr>
          <w:sz w:val="16"/>
          <w:szCs w:val="16"/>
        </w:rPr>
        <w:t>: 9 May 1991 to 8 May 1995.~p.7-8.</w:t>
      </w:r>
    </w:p>
  </w:footnote>
  <w:footnote w:id="3">
    <w:p w14:paraId="52EC37C1" w14:textId="77777777" w:rsidR="000F6158" w:rsidRDefault="000F6158">
      <w:pPr>
        <w:pStyle w:val="FootnoteText"/>
      </w:pPr>
      <w:r w:rsidRPr="00CE7DFC">
        <w:rPr>
          <w:rStyle w:val="FootnoteReference"/>
          <w:sz w:val="16"/>
          <w:szCs w:val="16"/>
        </w:rPr>
        <w:footnoteRef/>
      </w:r>
      <w:r>
        <w:t xml:space="preserve"> </w:t>
      </w:r>
      <w:r w:rsidRPr="00CE7DFC">
        <w:rPr>
          <w:sz w:val="16"/>
          <w:szCs w:val="16"/>
        </w:rPr>
        <w:t>Prostitution In the northern territory: AN overview of the 1990s; Annie Bonney, Research Paper No.17 April 1997</w:t>
      </w:r>
    </w:p>
  </w:footnote>
  <w:footnote w:id="4">
    <w:p w14:paraId="4B23CB11" w14:textId="77777777" w:rsidR="000F6158" w:rsidRDefault="000F6158">
      <w:pPr>
        <w:pStyle w:val="FootnoteText"/>
      </w:pPr>
      <w:r>
        <w:rPr>
          <w:rStyle w:val="FootnoteReference"/>
        </w:rPr>
        <w:footnoteRef/>
      </w:r>
      <w:r>
        <w:t xml:space="preserve"> </w:t>
      </w:r>
      <w:r w:rsidRPr="00842953">
        <w:rPr>
          <w:sz w:val="12"/>
          <w:szCs w:val="12"/>
        </w:rPr>
        <w:t xml:space="preserve">The </w:t>
      </w:r>
      <w:r w:rsidRPr="00C67F64">
        <w:rPr>
          <w:sz w:val="12"/>
          <w:szCs w:val="12"/>
        </w:rPr>
        <w:t>Select Committee on the Regulation of Brothels: Inquiry into the Regulation of Brothels Report 1/56 – November 2015</w:t>
      </w:r>
      <w:r>
        <w:rPr>
          <w:sz w:val="12"/>
          <w:szCs w:val="12"/>
        </w:rPr>
        <w:t xml:space="preserve"> found that </w:t>
      </w:r>
      <w:r w:rsidRPr="00842953">
        <w:rPr>
          <w:sz w:val="12"/>
          <w:szCs w:val="12"/>
        </w:rPr>
        <w:t>positive public</w:t>
      </w:r>
      <w:r>
        <w:rPr>
          <w:sz w:val="12"/>
          <w:szCs w:val="12"/>
        </w:rPr>
        <w:t xml:space="preserve"> </w:t>
      </w:r>
      <w:r w:rsidRPr="00842953">
        <w:rPr>
          <w:sz w:val="12"/>
          <w:szCs w:val="12"/>
        </w:rPr>
        <w:t xml:space="preserve">health outcomes </w:t>
      </w:r>
      <w:r>
        <w:rPr>
          <w:sz w:val="12"/>
          <w:szCs w:val="12"/>
        </w:rPr>
        <w:t>were</w:t>
      </w:r>
      <w:r w:rsidRPr="00842953">
        <w:rPr>
          <w:sz w:val="12"/>
          <w:szCs w:val="12"/>
        </w:rPr>
        <w:t xml:space="preserve"> linked </w:t>
      </w:r>
      <w:r>
        <w:rPr>
          <w:sz w:val="12"/>
          <w:szCs w:val="12"/>
        </w:rPr>
        <w:t>with decriminalisation in NSW</w:t>
      </w:r>
    </w:p>
  </w:footnote>
  <w:footnote w:id="5">
    <w:p w14:paraId="373230DB" w14:textId="77777777" w:rsidR="000F6158" w:rsidRPr="00DF70B8" w:rsidRDefault="000F6158" w:rsidP="00E202DE">
      <w:pPr>
        <w:rPr>
          <w:sz w:val="12"/>
          <w:szCs w:val="12"/>
        </w:rPr>
      </w:pPr>
      <w:r w:rsidRPr="00DF70B8">
        <w:rPr>
          <w:rStyle w:val="FootnoteReference"/>
          <w:sz w:val="12"/>
          <w:szCs w:val="12"/>
        </w:rPr>
        <w:footnoteRef/>
      </w:r>
      <w:r w:rsidRPr="00DF70B8">
        <w:rPr>
          <w:sz w:val="12"/>
          <w:szCs w:val="12"/>
        </w:rPr>
        <w:t xml:space="preserve"> </w:t>
      </w:r>
      <w:r>
        <w:rPr>
          <w:sz w:val="12"/>
          <w:szCs w:val="12"/>
        </w:rPr>
        <w:t xml:space="preserve">Page 136 - </w:t>
      </w:r>
      <w:r w:rsidRPr="00DF70B8">
        <w:rPr>
          <w:sz w:val="12"/>
          <w:szCs w:val="12"/>
        </w:rPr>
        <w:t>Report of the Prostitution Law Review Committee on the operation of the Prostitution Reform Act 2003 – New Zealand</w:t>
      </w:r>
    </w:p>
    <w:p w14:paraId="1B8907B2" w14:textId="77777777" w:rsidR="000F6158" w:rsidRPr="00DF70B8" w:rsidRDefault="000F6158" w:rsidP="00E202DE">
      <w:pPr>
        <w:pStyle w:val="FootnoteText"/>
        <w:rPr>
          <w:sz w:val="12"/>
          <w:szCs w:val="12"/>
        </w:rPr>
      </w:pPr>
    </w:p>
  </w:footnote>
  <w:footnote w:id="6">
    <w:p w14:paraId="72F8EBBD" w14:textId="77777777" w:rsidR="000F6158" w:rsidRDefault="000F6158" w:rsidP="00F513D4">
      <w:pPr>
        <w:pStyle w:val="FootnoteText"/>
      </w:pPr>
      <w:r w:rsidRPr="00F513D4">
        <w:rPr>
          <w:rStyle w:val="FootnoteReference"/>
          <w:sz w:val="16"/>
          <w:szCs w:val="16"/>
        </w:rPr>
        <w:footnoteRef/>
      </w:r>
      <w:r w:rsidRPr="00F513D4">
        <w:rPr>
          <w:sz w:val="16"/>
          <w:szCs w:val="16"/>
        </w:rPr>
        <w:t xml:space="preserve"> </w:t>
      </w:r>
      <w:r w:rsidRPr="00C67F64">
        <w:rPr>
          <w:sz w:val="12"/>
          <w:szCs w:val="12"/>
        </w:rPr>
        <w:t>Select Committee on the Regulation of Brothels: Inquiry into the Regulation of Brothels Report 1/56 – November 2015</w:t>
      </w:r>
    </w:p>
  </w:footnote>
  <w:footnote w:id="7">
    <w:p w14:paraId="527894B7" w14:textId="77777777" w:rsidR="000F6158" w:rsidRDefault="000F6158" w:rsidP="00F513D4">
      <w:pPr>
        <w:pStyle w:val="FootnoteText"/>
      </w:pPr>
      <w:r w:rsidRPr="00F513D4">
        <w:rPr>
          <w:rStyle w:val="FootnoteReference"/>
          <w:sz w:val="16"/>
          <w:szCs w:val="16"/>
        </w:rPr>
        <w:footnoteRef/>
      </w:r>
      <w:r>
        <w:t xml:space="preserve"> </w:t>
      </w:r>
      <w:r w:rsidRPr="00C67F64">
        <w:rPr>
          <w:sz w:val="12"/>
          <w:szCs w:val="12"/>
        </w:rPr>
        <w:t>Ibid page 8</w:t>
      </w:r>
    </w:p>
  </w:footnote>
  <w:footnote w:id="8">
    <w:p w14:paraId="76EE0F69" w14:textId="77777777" w:rsidR="000F6158" w:rsidRPr="009125FD" w:rsidRDefault="000F6158">
      <w:pPr>
        <w:pStyle w:val="FootnoteText"/>
        <w:rPr>
          <w:sz w:val="12"/>
          <w:szCs w:val="12"/>
        </w:rPr>
      </w:pPr>
      <w:r w:rsidRPr="009125FD">
        <w:rPr>
          <w:rStyle w:val="FootnoteReference"/>
          <w:sz w:val="12"/>
          <w:szCs w:val="12"/>
        </w:rPr>
        <w:footnoteRef/>
      </w:r>
      <w:r w:rsidRPr="009125FD">
        <w:rPr>
          <w:sz w:val="12"/>
          <w:szCs w:val="12"/>
        </w:rPr>
        <w:t xml:space="preserve"> Ibid page 97</w:t>
      </w:r>
    </w:p>
  </w:footnote>
  <w:footnote w:id="9">
    <w:p w14:paraId="25D234AB" w14:textId="77777777" w:rsidR="000F6158" w:rsidRPr="009125FD" w:rsidRDefault="000F6158">
      <w:pPr>
        <w:pStyle w:val="FootnoteText"/>
        <w:rPr>
          <w:sz w:val="12"/>
          <w:szCs w:val="12"/>
        </w:rPr>
      </w:pPr>
      <w:r w:rsidRPr="009125FD">
        <w:rPr>
          <w:rStyle w:val="FootnoteReference"/>
          <w:sz w:val="12"/>
          <w:szCs w:val="12"/>
        </w:rPr>
        <w:footnoteRef/>
      </w:r>
      <w:r w:rsidRPr="009125FD">
        <w:rPr>
          <w:sz w:val="12"/>
          <w:szCs w:val="12"/>
        </w:rPr>
        <w:t xml:space="preserve"> Ibid page 99 and 101</w:t>
      </w:r>
    </w:p>
  </w:footnote>
  <w:footnote w:id="10">
    <w:p w14:paraId="0C3B51FA" w14:textId="77777777" w:rsidR="000F6158" w:rsidRPr="00F513D4" w:rsidRDefault="000F6158" w:rsidP="00F513D4">
      <w:pPr>
        <w:pStyle w:val="FootnoteText"/>
        <w:rPr>
          <w:sz w:val="16"/>
          <w:szCs w:val="16"/>
        </w:rPr>
      </w:pPr>
      <w:r w:rsidRPr="00F513D4">
        <w:rPr>
          <w:rStyle w:val="FootnoteReference"/>
          <w:sz w:val="16"/>
          <w:szCs w:val="16"/>
        </w:rPr>
        <w:footnoteRef/>
      </w:r>
      <w:r w:rsidRPr="00F513D4">
        <w:rPr>
          <w:sz w:val="16"/>
          <w:szCs w:val="16"/>
        </w:rPr>
        <w:t xml:space="preserve"> </w:t>
      </w:r>
      <w:r w:rsidRPr="00F513D4">
        <w:rPr>
          <w:sz w:val="12"/>
          <w:szCs w:val="12"/>
        </w:rPr>
        <w:t>Ibid Chapter 6</w:t>
      </w:r>
    </w:p>
  </w:footnote>
  <w:footnote w:id="11">
    <w:p w14:paraId="5AC48CBB" w14:textId="77777777" w:rsidR="000F6158" w:rsidRDefault="000F6158">
      <w:pPr>
        <w:pStyle w:val="FootnoteText"/>
      </w:pPr>
      <w:r w:rsidRPr="007202B5">
        <w:rPr>
          <w:rStyle w:val="FootnoteReference"/>
          <w:sz w:val="12"/>
          <w:szCs w:val="12"/>
        </w:rPr>
        <w:footnoteRef/>
      </w:r>
      <w:r>
        <w:t xml:space="preserve"> </w:t>
      </w:r>
      <w:r w:rsidRPr="007202B5">
        <w:rPr>
          <w:rFonts w:cs="Arial"/>
          <w:i/>
          <w:iCs/>
          <w:sz w:val="12"/>
          <w:szCs w:val="12"/>
        </w:rPr>
        <w:t>Prostitution Reform Act 2003 (NZ)</w:t>
      </w:r>
    </w:p>
  </w:footnote>
  <w:footnote w:id="12">
    <w:p w14:paraId="4157C284" w14:textId="77777777" w:rsidR="000F6158" w:rsidRDefault="000F6158" w:rsidP="00E202DE">
      <w:pPr>
        <w:pStyle w:val="FootnoteText"/>
      </w:pPr>
      <w:r w:rsidRPr="006C6D06">
        <w:rPr>
          <w:rStyle w:val="FootnoteReference"/>
          <w:sz w:val="16"/>
          <w:szCs w:val="16"/>
        </w:rPr>
        <w:footnoteRef/>
      </w:r>
      <w:r>
        <w:t xml:space="preserve"> </w:t>
      </w:r>
      <w:r w:rsidRPr="006C6D06">
        <w:rPr>
          <w:sz w:val="12"/>
          <w:szCs w:val="12"/>
        </w:rPr>
        <w:t>Barnett Decriminalising Prostitution in New Zealand 2007</w:t>
      </w:r>
      <w:r>
        <w:t xml:space="preserve">  </w:t>
      </w:r>
    </w:p>
  </w:footnote>
  <w:footnote w:id="13">
    <w:p w14:paraId="5ECE20F6" w14:textId="77777777" w:rsidR="000F6158" w:rsidRDefault="000F6158" w:rsidP="00E202DE">
      <w:pPr>
        <w:pStyle w:val="FootnoteText"/>
      </w:pPr>
      <w:r w:rsidRPr="00F513D4">
        <w:rPr>
          <w:rStyle w:val="FootnoteReference"/>
          <w:sz w:val="16"/>
          <w:szCs w:val="16"/>
        </w:rPr>
        <w:footnoteRef/>
      </w:r>
      <w:r>
        <w:t xml:space="preserve"> </w:t>
      </w:r>
      <w:r w:rsidRPr="00C67F64">
        <w:rPr>
          <w:sz w:val="12"/>
          <w:szCs w:val="12"/>
        </w:rPr>
        <w:t>Ibid page 168</w:t>
      </w:r>
    </w:p>
  </w:footnote>
  <w:footnote w:id="14">
    <w:p w14:paraId="24D3637F" w14:textId="77777777" w:rsidR="000F6158" w:rsidRDefault="000F6158" w:rsidP="00E202DE">
      <w:r w:rsidRPr="001611F9">
        <w:rPr>
          <w:rStyle w:val="FootnoteReference"/>
          <w:sz w:val="12"/>
          <w:szCs w:val="12"/>
        </w:rPr>
        <w:footnoteRef/>
      </w:r>
      <w:r w:rsidRPr="001611F9">
        <w:rPr>
          <w:sz w:val="12"/>
          <w:szCs w:val="12"/>
        </w:rPr>
        <w:t xml:space="preserve"> Page 39 - Report of the Prostitution Law Review Committee on the operation of the Prostitution Reform Act 2003 – New Zealand</w:t>
      </w:r>
    </w:p>
  </w:footnote>
  <w:footnote w:id="15">
    <w:p w14:paraId="5C9CC8B7" w14:textId="77777777" w:rsidR="000F6158" w:rsidRDefault="000F6158">
      <w:pPr>
        <w:pStyle w:val="FootnoteText"/>
      </w:pPr>
      <w:r w:rsidRPr="00A87E64">
        <w:rPr>
          <w:rStyle w:val="FootnoteReference"/>
          <w:sz w:val="12"/>
          <w:szCs w:val="12"/>
        </w:rPr>
        <w:footnoteRef/>
      </w:r>
      <w:r>
        <w:t xml:space="preserve"> </w:t>
      </w:r>
      <w:r w:rsidRPr="00A87E64">
        <w:rPr>
          <w:sz w:val="12"/>
          <w:szCs w:val="12"/>
        </w:rPr>
        <w:t>Page 124</w:t>
      </w:r>
      <w:r>
        <w:t xml:space="preserve"> </w:t>
      </w:r>
      <w:r w:rsidRPr="00C67F64">
        <w:rPr>
          <w:sz w:val="12"/>
          <w:szCs w:val="12"/>
        </w:rPr>
        <w:t>Select Committee on the Regulation of Brothels: Inquiry into the Regulation of Brothels Report 1/56 – November 2015</w:t>
      </w:r>
    </w:p>
  </w:footnote>
  <w:footnote w:id="16">
    <w:p w14:paraId="05CCFC8F" w14:textId="77777777" w:rsidR="000F6158" w:rsidRPr="00A87E64" w:rsidRDefault="000F6158">
      <w:pPr>
        <w:pStyle w:val="FootnoteText"/>
        <w:rPr>
          <w:sz w:val="12"/>
          <w:szCs w:val="12"/>
        </w:rPr>
      </w:pPr>
      <w:r w:rsidRPr="00A87E64">
        <w:rPr>
          <w:rStyle w:val="FootnoteReference"/>
          <w:sz w:val="12"/>
          <w:szCs w:val="12"/>
        </w:rPr>
        <w:footnoteRef/>
      </w:r>
      <w:r w:rsidRPr="00A87E64">
        <w:rPr>
          <w:sz w:val="12"/>
          <w:szCs w:val="12"/>
        </w:rPr>
        <w:t xml:space="preserve"> Ibid page 125</w:t>
      </w:r>
    </w:p>
  </w:footnote>
  <w:footnote w:id="17">
    <w:p w14:paraId="2401B8E4" w14:textId="77777777" w:rsidR="000F6158" w:rsidRPr="00332178" w:rsidRDefault="000F6158">
      <w:pPr>
        <w:pStyle w:val="FootnoteText"/>
        <w:rPr>
          <w:sz w:val="12"/>
          <w:szCs w:val="12"/>
        </w:rPr>
      </w:pPr>
      <w:r w:rsidRPr="00332178">
        <w:rPr>
          <w:rStyle w:val="FootnoteReference"/>
          <w:sz w:val="12"/>
          <w:szCs w:val="12"/>
        </w:rPr>
        <w:footnoteRef/>
      </w:r>
      <w:r w:rsidRPr="00332178">
        <w:rPr>
          <w:sz w:val="12"/>
          <w:szCs w:val="12"/>
        </w:rPr>
        <w:t xml:space="preserve"> </w:t>
      </w:r>
      <w:r w:rsidRPr="00332178">
        <w:rPr>
          <w:rFonts w:cs="Arial"/>
          <w:bCs/>
          <w:sz w:val="12"/>
          <w:szCs w:val="12"/>
        </w:rPr>
        <w:t>Page 22</w:t>
      </w:r>
      <w:r w:rsidRPr="00332178">
        <w:rPr>
          <w:sz w:val="12"/>
          <w:szCs w:val="12"/>
        </w:rPr>
        <w:t xml:space="preserve"> </w:t>
      </w:r>
      <w:r w:rsidRPr="00332178">
        <w:rPr>
          <w:rFonts w:cs="Arial"/>
          <w:bCs/>
          <w:sz w:val="12"/>
          <w:szCs w:val="12"/>
        </w:rPr>
        <w:t>Review of the First Five years of the Prostitution Regulation Act 22 April 1998</w:t>
      </w:r>
    </w:p>
  </w:footnote>
  <w:footnote w:id="18">
    <w:p w14:paraId="711ECC7B" w14:textId="77777777" w:rsidR="000F6158" w:rsidRPr="00332178" w:rsidRDefault="000F6158">
      <w:pPr>
        <w:pStyle w:val="FootnoteText"/>
        <w:rPr>
          <w:sz w:val="12"/>
          <w:szCs w:val="12"/>
        </w:rPr>
      </w:pPr>
      <w:r w:rsidRPr="00332178">
        <w:rPr>
          <w:rStyle w:val="FootnoteReference"/>
          <w:sz w:val="12"/>
          <w:szCs w:val="12"/>
        </w:rPr>
        <w:footnoteRef/>
      </w:r>
      <w:r w:rsidRPr="00332178">
        <w:rPr>
          <w:sz w:val="12"/>
          <w:szCs w:val="12"/>
        </w:rPr>
        <w:t xml:space="preserve"> Page 109 Select Committee on the Regulation of Brothels: Inquiry into the Regulation of Brothels Report 1/56 – November 2015</w:t>
      </w:r>
    </w:p>
  </w:footnote>
  <w:footnote w:id="19">
    <w:p w14:paraId="459779BA" w14:textId="77777777" w:rsidR="000F6158" w:rsidRDefault="000F6158" w:rsidP="006B7952">
      <w:r w:rsidRPr="0046305D">
        <w:rPr>
          <w:rStyle w:val="FootnoteReference"/>
          <w:sz w:val="12"/>
          <w:szCs w:val="12"/>
        </w:rPr>
        <w:footnoteRef/>
      </w:r>
      <w:r w:rsidRPr="0046305D">
        <w:rPr>
          <w:sz w:val="12"/>
          <w:szCs w:val="12"/>
        </w:rPr>
        <w:t xml:space="preserve"> Page 142 - Report of the Prostitution Law Review Committee on the operation of the Prostitution Reform Act 2003 – New Zealand</w:t>
      </w:r>
    </w:p>
  </w:footnote>
  <w:footnote w:id="20">
    <w:p w14:paraId="5F25B5E7" w14:textId="3810CFEA" w:rsidR="000F6158" w:rsidDel="009255EF" w:rsidRDefault="000F6158" w:rsidP="006B7952">
      <w:pPr>
        <w:rPr>
          <w:del w:id="1" w:author="Laetitia Lemke" w:date="2019-03-26T14:57:00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92120" w14:textId="77777777" w:rsidR="000F6158" w:rsidRDefault="000F6158" w:rsidP="00E5461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D8A815" w14:textId="77777777" w:rsidR="000F6158" w:rsidRDefault="000F61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90E34"/>
    <w:multiLevelType w:val="hybridMultilevel"/>
    <w:tmpl w:val="2F620E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844D3C"/>
    <w:multiLevelType w:val="hybridMultilevel"/>
    <w:tmpl w:val="9058EE76"/>
    <w:lvl w:ilvl="0" w:tplc="B72EDAF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4C908AB"/>
    <w:multiLevelType w:val="hybridMultilevel"/>
    <w:tmpl w:val="97285FC4"/>
    <w:lvl w:ilvl="0" w:tplc="B72EDAF4">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0C6432"/>
    <w:multiLevelType w:val="hybridMultilevel"/>
    <w:tmpl w:val="471A05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5B1408"/>
    <w:multiLevelType w:val="hybridMultilevel"/>
    <w:tmpl w:val="5600AEC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18B0825"/>
    <w:multiLevelType w:val="hybridMultilevel"/>
    <w:tmpl w:val="46361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D05827"/>
    <w:multiLevelType w:val="hybridMultilevel"/>
    <w:tmpl w:val="1674C7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96772E2"/>
    <w:multiLevelType w:val="hybridMultilevel"/>
    <w:tmpl w:val="2BF6DACA"/>
    <w:lvl w:ilvl="0" w:tplc="0C090017">
      <w:start w:val="1"/>
      <w:numFmt w:val="lowerLetter"/>
      <w:lvlText w:val="%1)"/>
      <w:lvlJc w:val="left"/>
      <w:pPr>
        <w:ind w:left="770" w:hanging="360"/>
      </w:pPr>
    </w:lvl>
    <w:lvl w:ilvl="1" w:tplc="0C090019" w:tentative="1">
      <w:start w:val="1"/>
      <w:numFmt w:val="lowerLetter"/>
      <w:lvlText w:val="%2."/>
      <w:lvlJc w:val="left"/>
      <w:pPr>
        <w:ind w:left="1490" w:hanging="360"/>
      </w:p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8" w15:restartNumberingAfterBreak="0">
    <w:nsid w:val="3EFE56DA"/>
    <w:multiLevelType w:val="hybridMultilevel"/>
    <w:tmpl w:val="6B3080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0541F40"/>
    <w:multiLevelType w:val="hybridMultilevel"/>
    <w:tmpl w:val="2528CE50"/>
    <w:lvl w:ilvl="0" w:tplc="0C090001">
      <w:start w:val="1"/>
      <w:numFmt w:val="bullet"/>
      <w:lvlText w:val=""/>
      <w:lvlJc w:val="left"/>
      <w:pPr>
        <w:ind w:left="502" w:hanging="360"/>
      </w:pPr>
      <w:rPr>
        <w:rFonts w:ascii="Symbol" w:hAnsi="Symbol" w:hint="default"/>
      </w:rPr>
    </w:lvl>
    <w:lvl w:ilvl="1" w:tplc="0C090003">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0" w15:restartNumberingAfterBreak="0">
    <w:nsid w:val="43EE3B8A"/>
    <w:multiLevelType w:val="hybridMultilevel"/>
    <w:tmpl w:val="DFA2EBA8"/>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8E534F1"/>
    <w:multiLevelType w:val="hybridMultilevel"/>
    <w:tmpl w:val="C582B05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91747C0"/>
    <w:multiLevelType w:val="hybridMultilevel"/>
    <w:tmpl w:val="BB264E4E"/>
    <w:lvl w:ilvl="0" w:tplc="B72EDAF4">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D56765"/>
    <w:multiLevelType w:val="hybridMultilevel"/>
    <w:tmpl w:val="D3B0A834"/>
    <w:lvl w:ilvl="0" w:tplc="B72EDAF4">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22D42B1"/>
    <w:multiLevelType w:val="hybridMultilevel"/>
    <w:tmpl w:val="79DEDB68"/>
    <w:lvl w:ilvl="0" w:tplc="0C090001">
      <w:start w:val="1"/>
      <w:numFmt w:val="bullet"/>
      <w:lvlText w:val=""/>
      <w:lvlJc w:val="left"/>
      <w:pPr>
        <w:ind w:left="770" w:hanging="360"/>
      </w:pPr>
      <w:rPr>
        <w:rFonts w:ascii="Symbol" w:hAnsi="Symbol" w:hint="default"/>
      </w:rPr>
    </w:lvl>
    <w:lvl w:ilvl="1" w:tplc="0C090019" w:tentative="1">
      <w:start w:val="1"/>
      <w:numFmt w:val="lowerLetter"/>
      <w:lvlText w:val="%2."/>
      <w:lvlJc w:val="left"/>
      <w:pPr>
        <w:ind w:left="1490" w:hanging="360"/>
      </w:p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15" w15:restartNumberingAfterBreak="0">
    <w:nsid w:val="57964AE5"/>
    <w:multiLevelType w:val="multilevel"/>
    <w:tmpl w:val="0DB06D9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5ADE51AD"/>
    <w:multiLevelType w:val="hybridMultilevel"/>
    <w:tmpl w:val="5BCAACCA"/>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7" w15:restartNumberingAfterBreak="0">
    <w:nsid w:val="5D403D7D"/>
    <w:multiLevelType w:val="hybridMultilevel"/>
    <w:tmpl w:val="D1DC7348"/>
    <w:lvl w:ilvl="0" w:tplc="BDE69466">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15:restartNumberingAfterBreak="0">
    <w:nsid w:val="5D733C26"/>
    <w:multiLevelType w:val="hybridMultilevel"/>
    <w:tmpl w:val="788AA6B0"/>
    <w:lvl w:ilvl="0" w:tplc="0C090001">
      <w:start w:val="1"/>
      <w:numFmt w:val="bullet"/>
      <w:lvlText w:val=""/>
      <w:lvlJc w:val="left"/>
      <w:pPr>
        <w:ind w:left="862"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612105B8"/>
    <w:multiLevelType w:val="hybridMultilevel"/>
    <w:tmpl w:val="45FEAC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36E4CC1"/>
    <w:multiLevelType w:val="hybridMultilevel"/>
    <w:tmpl w:val="C0B46FD8"/>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1" w15:restartNumberingAfterBreak="0">
    <w:nsid w:val="6B1B2D59"/>
    <w:multiLevelType w:val="hybridMultilevel"/>
    <w:tmpl w:val="BC2A1B38"/>
    <w:lvl w:ilvl="0" w:tplc="B72EDAF4">
      <w:start w:val="1"/>
      <w:numFmt w:val="bullet"/>
      <w:lvlText w:val=""/>
      <w:lvlJc w:val="left"/>
      <w:pPr>
        <w:tabs>
          <w:tab w:val="num" w:pos="2880"/>
        </w:tabs>
        <w:ind w:left="2880" w:hanging="360"/>
      </w:pPr>
      <w:rPr>
        <w:rFonts w:ascii="Symbol" w:hAnsi="Symbol" w:hint="default"/>
        <w:color w:val="auto"/>
      </w:rPr>
    </w:lvl>
    <w:lvl w:ilvl="1" w:tplc="0C090003" w:tentative="1">
      <w:start w:val="1"/>
      <w:numFmt w:val="bullet"/>
      <w:lvlText w:val="o"/>
      <w:lvlJc w:val="left"/>
      <w:pPr>
        <w:tabs>
          <w:tab w:val="num" w:pos="3960"/>
        </w:tabs>
        <w:ind w:left="3960" w:hanging="360"/>
      </w:pPr>
      <w:rPr>
        <w:rFonts w:ascii="Courier New" w:hAnsi="Courier New" w:cs="Courier New" w:hint="default"/>
      </w:rPr>
    </w:lvl>
    <w:lvl w:ilvl="2" w:tplc="0C090005" w:tentative="1">
      <w:start w:val="1"/>
      <w:numFmt w:val="bullet"/>
      <w:lvlText w:val=""/>
      <w:lvlJc w:val="left"/>
      <w:pPr>
        <w:tabs>
          <w:tab w:val="num" w:pos="4680"/>
        </w:tabs>
        <w:ind w:left="4680" w:hanging="360"/>
      </w:pPr>
      <w:rPr>
        <w:rFonts w:ascii="Wingdings" w:hAnsi="Wingdings" w:hint="default"/>
      </w:rPr>
    </w:lvl>
    <w:lvl w:ilvl="3" w:tplc="0C090001" w:tentative="1">
      <w:start w:val="1"/>
      <w:numFmt w:val="bullet"/>
      <w:lvlText w:val=""/>
      <w:lvlJc w:val="left"/>
      <w:pPr>
        <w:tabs>
          <w:tab w:val="num" w:pos="5400"/>
        </w:tabs>
        <w:ind w:left="5400" w:hanging="360"/>
      </w:pPr>
      <w:rPr>
        <w:rFonts w:ascii="Symbol" w:hAnsi="Symbol" w:hint="default"/>
      </w:rPr>
    </w:lvl>
    <w:lvl w:ilvl="4" w:tplc="0C090003" w:tentative="1">
      <w:start w:val="1"/>
      <w:numFmt w:val="bullet"/>
      <w:lvlText w:val="o"/>
      <w:lvlJc w:val="left"/>
      <w:pPr>
        <w:tabs>
          <w:tab w:val="num" w:pos="6120"/>
        </w:tabs>
        <w:ind w:left="6120" w:hanging="360"/>
      </w:pPr>
      <w:rPr>
        <w:rFonts w:ascii="Courier New" w:hAnsi="Courier New" w:cs="Courier New" w:hint="default"/>
      </w:rPr>
    </w:lvl>
    <w:lvl w:ilvl="5" w:tplc="0C090005" w:tentative="1">
      <w:start w:val="1"/>
      <w:numFmt w:val="bullet"/>
      <w:lvlText w:val=""/>
      <w:lvlJc w:val="left"/>
      <w:pPr>
        <w:tabs>
          <w:tab w:val="num" w:pos="6840"/>
        </w:tabs>
        <w:ind w:left="6840" w:hanging="360"/>
      </w:pPr>
      <w:rPr>
        <w:rFonts w:ascii="Wingdings" w:hAnsi="Wingdings" w:hint="default"/>
      </w:rPr>
    </w:lvl>
    <w:lvl w:ilvl="6" w:tplc="0C090001" w:tentative="1">
      <w:start w:val="1"/>
      <w:numFmt w:val="bullet"/>
      <w:lvlText w:val=""/>
      <w:lvlJc w:val="left"/>
      <w:pPr>
        <w:tabs>
          <w:tab w:val="num" w:pos="7560"/>
        </w:tabs>
        <w:ind w:left="7560" w:hanging="360"/>
      </w:pPr>
      <w:rPr>
        <w:rFonts w:ascii="Symbol" w:hAnsi="Symbol" w:hint="default"/>
      </w:rPr>
    </w:lvl>
    <w:lvl w:ilvl="7" w:tplc="0C090003" w:tentative="1">
      <w:start w:val="1"/>
      <w:numFmt w:val="bullet"/>
      <w:lvlText w:val="o"/>
      <w:lvlJc w:val="left"/>
      <w:pPr>
        <w:tabs>
          <w:tab w:val="num" w:pos="8280"/>
        </w:tabs>
        <w:ind w:left="8280" w:hanging="360"/>
      </w:pPr>
      <w:rPr>
        <w:rFonts w:ascii="Courier New" w:hAnsi="Courier New" w:cs="Courier New" w:hint="default"/>
      </w:rPr>
    </w:lvl>
    <w:lvl w:ilvl="8" w:tplc="0C09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70746131"/>
    <w:multiLevelType w:val="hybridMultilevel"/>
    <w:tmpl w:val="BF6C3C3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15:restartNumberingAfterBreak="0">
    <w:nsid w:val="743910F2"/>
    <w:multiLevelType w:val="hybridMultilevel"/>
    <w:tmpl w:val="74E0164E"/>
    <w:lvl w:ilvl="0" w:tplc="B72EDAF4">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0E7D65"/>
    <w:multiLevelType w:val="hybridMultilevel"/>
    <w:tmpl w:val="AA1EEF4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78A3109"/>
    <w:multiLevelType w:val="hybridMultilevel"/>
    <w:tmpl w:val="DA28C7C4"/>
    <w:lvl w:ilvl="0" w:tplc="B72EDAF4">
      <w:start w:val="1"/>
      <w:numFmt w:val="bullet"/>
      <w:lvlText w:val=""/>
      <w:lvlJc w:val="left"/>
      <w:pPr>
        <w:tabs>
          <w:tab w:val="num" w:pos="1800"/>
        </w:tabs>
        <w:ind w:left="1800" w:hanging="360"/>
      </w:pPr>
      <w:rPr>
        <w:rFonts w:ascii="Symbol" w:hAnsi="Symbol" w:hint="default"/>
        <w:color w:val="auto"/>
      </w:rPr>
    </w:lvl>
    <w:lvl w:ilvl="1" w:tplc="0C090003" w:tentative="1">
      <w:start w:val="1"/>
      <w:numFmt w:val="bullet"/>
      <w:lvlText w:val="o"/>
      <w:lvlJc w:val="left"/>
      <w:pPr>
        <w:tabs>
          <w:tab w:val="num" w:pos="2880"/>
        </w:tabs>
        <w:ind w:left="2880" w:hanging="360"/>
      </w:pPr>
      <w:rPr>
        <w:rFonts w:ascii="Courier New" w:hAnsi="Courier New" w:cs="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num w:numId="1">
    <w:abstractNumId w:val="1"/>
  </w:num>
  <w:num w:numId="2">
    <w:abstractNumId w:val="13"/>
  </w:num>
  <w:num w:numId="3">
    <w:abstractNumId w:val="21"/>
  </w:num>
  <w:num w:numId="4">
    <w:abstractNumId w:val="25"/>
  </w:num>
  <w:num w:numId="5">
    <w:abstractNumId w:val="12"/>
  </w:num>
  <w:num w:numId="6">
    <w:abstractNumId w:val="23"/>
  </w:num>
  <w:num w:numId="7">
    <w:abstractNumId w:val="2"/>
  </w:num>
  <w:num w:numId="8">
    <w:abstractNumId w:val="17"/>
  </w:num>
  <w:num w:numId="9">
    <w:abstractNumId w:val="11"/>
  </w:num>
  <w:num w:numId="10">
    <w:abstractNumId w:val="8"/>
  </w:num>
  <w:num w:numId="11">
    <w:abstractNumId w:val="3"/>
  </w:num>
  <w:num w:numId="12">
    <w:abstractNumId w:val="10"/>
  </w:num>
  <w:num w:numId="13">
    <w:abstractNumId w:val="18"/>
  </w:num>
  <w:num w:numId="14">
    <w:abstractNumId w:val="16"/>
  </w:num>
  <w:num w:numId="15">
    <w:abstractNumId w:val="15"/>
  </w:num>
  <w:num w:numId="16">
    <w:abstractNumId w:val="0"/>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5"/>
  </w:num>
  <w:num w:numId="25">
    <w:abstractNumId w:val="9"/>
  </w:num>
  <w:num w:numId="26">
    <w:abstractNumId w:val="15"/>
  </w:num>
  <w:num w:numId="27">
    <w:abstractNumId w:val="15"/>
  </w:num>
  <w:num w:numId="28">
    <w:abstractNumId w:val="20"/>
  </w:num>
  <w:num w:numId="29">
    <w:abstractNumId w:val="15"/>
  </w:num>
  <w:num w:numId="30">
    <w:abstractNumId w:val="15"/>
    <w:lvlOverride w:ilvl="0">
      <w:startOverride w:val="7"/>
    </w:lvlOverride>
    <w:lvlOverride w:ilvl="1">
      <w:startOverride w:val="2"/>
    </w:lvlOverride>
  </w:num>
  <w:num w:numId="31">
    <w:abstractNumId w:val="19"/>
  </w:num>
  <w:num w:numId="32">
    <w:abstractNumId w:val="7"/>
  </w:num>
  <w:num w:numId="33">
    <w:abstractNumId w:val="6"/>
  </w:num>
  <w:num w:numId="34">
    <w:abstractNumId w:val="4"/>
  </w:num>
  <w:num w:numId="35">
    <w:abstractNumId w:val="14"/>
  </w:num>
  <w:num w:numId="36">
    <w:abstractNumId w:val="24"/>
  </w:num>
  <w:num w:numId="37">
    <w:abstractNumId w:val="22"/>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etitia Lemke">
    <w15:presenceInfo w15:providerId="AD" w15:userId="S-1-5-21-2926237862-3770063950-2320700579-443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F27"/>
    <w:rsid w:val="00015A57"/>
    <w:rsid w:val="00021312"/>
    <w:rsid w:val="00024AF1"/>
    <w:rsid w:val="000315C4"/>
    <w:rsid w:val="000327A1"/>
    <w:rsid w:val="00041FF2"/>
    <w:rsid w:val="00045CDE"/>
    <w:rsid w:val="0004643A"/>
    <w:rsid w:val="00050AAD"/>
    <w:rsid w:val="00054DB3"/>
    <w:rsid w:val="000657C1"/>
    <w:rsid w:val="00070369"/>
    <w:rsid w:val="00074A34"/>
    <w:rsid w:val="00080FFE"/>
    <w:rsid w:val="00082331"/>
    <w:rsid w:val="000908DA"/>
    <w:rsid w:val="00092B4F"/>
    <w:rsid w:val="00097507"/>
    <w:rsid w:val="000A3F44"/>
    <w:rsid w:val="000B09D9"/>
    <w:rsid w:val="000C755C"/>
    <w:rsid w:val="000E48B7"/>
    <w:rsid w:val="000E6B00"/>
    <w:rsid w:val="000F5C32"/>
    <w:rsid w:val="000F6158"/>
    <w:rsid w:val="000F64C7"/>
    <w:rsid w:val="001022D1"/>
    <w:rsid w:val="001036F1"/>
    <w:rsid w:val="001105F4"/>
    <w:rsid w:val="00110EF9"/>
    <w:rsid w:val="0011158F"/>
    <w:rsid w:val="00115435"/>
    <w:rsid w:val="00115AA1"/>
    <w:rsid w:val="00115C7D"/>
    <w:rsid w:val="00124040"/>
    <w:rsid w:val="0012606A"/>
    <w:rsid w:val="00131E91"/>
    <w:rsid w:val="0013710F"/>
    <w:rsid w:val="00151C5E"/>
    <w:rsid w:val="001541F0"/>
    <w:rsid w:val="00156745"/>
    <w:rsid w:val="0015703E"/>
    <w:rsid w:val="001611F9"/>
    <w:rsid w:val="00164113"/>
    <w:rsid w:val="00164CC0"/>
    <w:rsid w:val="00171346"/>
    <w:rsid w:val="001774F9"/>
    <w:rsid w:val="00180732"/>
    <w:rsid w:val="00184FFC"/>
    <w:rsid w:val="0019175F"/>
    <w:rsid w:val="001B5C30"/>
    <w:rsid w:val="001B7A25"/>
    <w:rsid w:val="001C4425"/>
    <w:rsid w:val="001D04D7"/>
    <w:rsid w:val="001D3080"/>
    <w:rsid w:val="001D783E"/>
    <w:rsid w:val="001D7A58"/>
    <w:rsid w:val="001D7B6D"/>
    <w:rsid w:val="001D7CE1"/>
    <w:rsid w:val="001E0FC5"/>
    <w:rsid w:val="001E1832"/>
    <w:rsid w:val="001E409E"/>
    <w:rsid w:val="001F191D"/>
    <w:rsid w:val="00200792"/>
    <w:rsid w:val="00203424"/>
    <w:rsid w:val="00206272"/>
    <w:rsid w:val="00210EB6"/>
    <w:rsid w:val="002172B7"/>
    <w:rsid w:val="00222862"/>
    <w:rsid w:val="002309BA"/>
    <w:rsid w:val="00232B61"/>
    <w:rsid w:val="00232D85"/>
    <w:rsid w:val="0023571A"/>
    <w:rsid w:val="002373CC"/>
    <w:rsid w:val="00237525"/>
    <w:rsid w:val="00243AC4"/>
    <w:rsid w:val="00247A50"/>
    <w:rsid w:val="002526ED"/>
    <w:rsid w:val="0025477B"/>
    <w:rsid w:val="002550CA"/>
    <w:rsid w:val="00260307"/>
    <w:rsid w:val="00262E60"/>
    <w:rsid w:val="00263EEA"/>
    <w:rsid w:val="00263F6B"/>
    <w:rsid w:val="00267329"/>
    <w:rsid w:val="002676A6"/>
    <w:rsid w:val="00277111"/>
    <w:rsid w:val="00277B2A"/>
    <w:rsid w:val="0028166D"/>
    <w:rsid w:val="0028345C"/>
    <w:rsid w:val="00286A62"/>
    <w:rsid w:val="00287436"/>
    <w:rsid w:val="0029213B"/>
    <w:rsid w:val="002930D3"/>
    <w:rsid w:val="0029568A"/>
    <w:rsid w:val="002A5E55"/>
    <w:rsid w:val="002C1A16"/>
    <w:rsid w:val="002D7698"/>
    <w:rsid w:val="002E2484"/>
    <w:rsid w:val="002E476A"/>
    <w:rsid w:val="002F01DF"/>
    <w:rsid w:val="002F6715"/>
    <w:rsid w:val="003011F0"/>
    <w:rsid w:val="003109EC"/>
    <w:rsid w:val="00313620"/>
    <w:rsid w:val="00313F43"/>
    <w:rsid w:val="00315CD4"/>
    <w:rsid w:val="003163B1"/>
    <w:rsid w:val="0032019A"/>
    <w:rsid w:val="0032187B"/>
    <w:rsid w:val="00331F66"/>
    <w:rsid w:val="00332178"/>
    <w:rsid w:val="00332571"/>
    <w:rsid w:val="00332C37"/>
    <w:rsid w:val="0033384D"/>
    <w:rsid w:val="003460D3"/>
    <w:rsid w:val="0035430C"/>
    <w:rsid w:val="00362F27"/>
    <w:rsid w:val="00375073"/>
    <w:rsid w:val="00375518"/>
    <w:rsid w:val="00375DF5"/>
    <w:rsid w:val="00380FCD"/>
    <w:rsid w:val="00383D78"/>
    <w:rsid w:val="00387D5E"/>
    <w:rsid w:val="00394D46"/>
    <w:rsid w:val="0039694C"/>
    <w:rsid w:val="00397C9F"/>
    <w:rsid w:val="003A1484"/>
    <w:rsid w:val="003B783F"/>
    <w:rsid w:val="003C008E"/>
    <w:rsid w:val="003C5A8E"/>
    <w:rsid w:val="003C7F32"/>
    <w:rsid w:val="003D09BB"/>
    <w:rsid w:val="003D2429"/>
    <w:rsid w:val="003D4E88"/>
    <w:rsid w:val="003E28C3"/>
    <w:rsid w:val="003F1251"/>
    <w:rsid w:val="003F7948"/>
    <w:rsid w:val="00411348"/>
    <w:rsid w:val="00413F45"/>
    <w:rsid w:val="00434640"/>
    <w:rsid w:val="004402FA"/>
    <w:rsid w:val="00440EBF"/>
    <w:rsid w:val="0044624C"/>
    <w:rsid w:val="00447713"/>
    <w:rsid w:val="00447BF5"/>
    <w:rsid w:val="0045509E"/>
    <w:rsid w:val="00455724"/>
    <w:rsid w:val="00460FE4"/>
    <w:rsid w:val="0046305D"/>
    <w:rsid w:val="00467CA8"/>
    <w:rsid w:val="00476276"/>
    <w:rsid w:val="00476D4D"/>
    <w:rsid w:val="004833C9"/>
    <w:rsid w:val="004838EA"/>
    <w:rsid w:val="0049656D"/>
    <w:rsid w:val="004A2990"/>
    <w:rsid w:val="004A47A6"/>
    <w:rsid w:val="004B5E16"/>
    <w:rsid w:val="004B6E66"/>
    <w:rsid w:val="004B7A83"/>
    <w:rsid w:val="004C3705"/>
    <w:rsid w:val="004D1382"/>
    <w:rsid w:val="004D3B37"/>
    <w:rsid w:val="004D462E"/>
    <w:rsid w:val="004E254E"/>
    <w:rsid w:val="004E2A2A"/>
    <w:rsid w:val="004E501B"/>
    <w:rsid w:val="004E7D79"/>
    <w:rsid w:val="004E7DFE"/>
    <w:rsid w:val="004F730C"/>
    <w:rsid w:val="004F7D00"/>
    <w:rsid w:val="00506E50"/>
    <w:rsid w:val="005100C1"/>
    <w:rsid w:val="00514863"/>
    <w:rsid w:val="00517A30"/>
    <w:rsid w:val="005210EA"/>
    <w:rsid w:val="0052344E"/>
    <w:rsid w:val="00541C37"/>
    <w:rsid w:val="00546D7E"/>
    <w:rsid w:val="00546EA3"/>
    <w:rsid w:val="00554F52"/>
    <w:rsid w:val="00564307"/>
    <w:rsid w:val="00567FD3"/>
    <w:rsid w:val="005817A4"/>
    <w:rsid w:val="0058599D"/>
    <w:rsid w:val="005876C3"/>
    <w:rsid w:val="00587795"/>
    <w:rsid w:val="00596AA9"/>
    <w:rsid w:val="005A2D95"/>
    <w:rsid w:val="005A42B9"/>
    <w:rsid w:val="005A7AD2"/>
    <w:rsid w:val="005A7F89"/>
    <w:rsid w:val="005C4032"/>
    <w:rsid w:val="005D589C"/>
    <w:rsid w:val="005E36FC"/>
    <w:rsid w:val="005F542A"/>
    <w:rsid w:val="0060029C"/>
    <w:rsid w:val="00611008"/>
    <w:rsid w:val="006124F3"/>
    <w:rsid w:val="0061524D"/>
    <w:rsid w:val="006205CE"/>
    <w:rsid w:val="00620793"/>
    <w:rsid w:val="006253C7"/>
    <w:rsid w:val="00635111"/>
    <w:rsid w:val="00650097"/>
    <w:rsid w:val="006517B7"/>
    <w:rsid w:val="00653ADC"/>
    <w:rsid w:val="00653CBF"/>
    <w:rsid w:val="00656D18"/>
    <w:rsid w:val="006639D4"/>
    <w:rsid w:val="00665D6A"/>
    <w:rsid w:val="00672FA8"/>
    <w:rsid w:val="0067349F"/>
    <w:rsid w:val="00676A2F"/>
    <w:rsid w:val="00676D48"/>
    <w:rsid w:val="006835CF"/>
    <w:rsid w:val="006852A8"/>
    <w:rsid w:val="00687A46"/>
    <w:rsid w:val="006946A5"/>
    <w:rsid w:val="006A7631"/>
    <w:rsid w:val="006B11EC"/>
    <w:rsid w:val="006B2958"/>
    <w:rsid w:val="006B7952"/>
    <w:rsid w:val="006C3374"/>
    <w:rsid w:val="006C517F"/>
    <w:rsid w:val="006C6D06"/>
    <w:rsid w:val="006E09F1"/>
    <w:rsid w:val="006E6E32"/>
    <w:rsid w:val="006F52FD"/>
    <w:rsid w:val="00703446"/>
    <w:rsid w:val="00705F21"/>
    <w:rsid w:val="0071699C"/>
    <w:rsid w:val="007202B5"/>
    <w:rsid w:val="00720B12"/>
    <w:rsid w:val="0072207E"/>
    <w:rsid w:val="00724F6B"/>
    <w:rsid w:val="00730FCF"/>
    <w:rsid w:val="00757184"/>
    <w:rsid w:val="00760B3A"/>
    <w:rsid w:val="007617A2"/>
    <w:rsid w:val="00762239"/>
    <w:rsid w:val="0076278B"/>
    <w:rsid w:val="00765FC5"/>
    <w:rsid w:val="0076722C"/>
    <w:rsid w:val="0077600E"/>
    <w:rsid w:val="0077606D"/>
    <w:rsid w:val="00777304"/>
    <w:rsid w:val="00777941"/>
    <w:rsid w:val="00785280"/>
    <w:rsid w:val="00791C0C"/>
    <w:rsid w:val="00794105"/>
    <w:rsid w:val="007941E9"/>
    <w:rsid w:val="007978C7"/>
    <w:rsid w:val="007A28D1"/>
    <w:rsid w:val="007B0040"/>
    <w:rsid w:val="007B190E"/>
    <w:rsid w:val="007B55C3"/>
    <w:rsid w:val="007C01DA"/>
    <w:rsid w:val="007C123B"/>
    <w:rsid w:val="007D1894"/>
    <w:rsid w:val="007D58F7"/>
    <w:rsid w:val="007E3590"/>
    <w:rsid w:val="007E64D1"/>
    <w:rsid w:val="007E6A9B"/>
    <w:rsid w:val="007E72C3"/>
    <w:rsid w:val="007F0BFC"/>
    <w:rsid w:val="007F0CB7"/>
    <w:rsid w:val="007F2130"/>
    <w:rsid w:val="007F40D5"/>
    <w:rsid w:val="007F4812"/>
    <w:rsid w:val="007F6EAE"/>
    <w:rsid w:val="00800E6E"/>
    <w:rsid w:val="008014B2"/>
    <w:rsid w:val="008024E5"/>
    <w:rsid w:val="00802648"/>
    <w:rsid w:val="00804652"/>
    <w:rsid w:val="00817E39"/>
    <w:rsid w:val="008330D6"/>
    <w:rsid w:val="00835BA1"/>
    <w:rsid w:val="00836164"/>
    <w:rsid w:val="00842953"/>
    <w:rsid w:val="008608E2"/>
    <w:rsid w:val="00866639"/>
    <w:rsid w:val="0087302F"/>
    <w:rsid w:val="00874810"/>
    <w:rsid w:val="0087485C"/>
    <w:rsid w:val="008757F0"/>
    <w:rsid w:val="00876375"/>
    <w:rsid w:val="00882BFB"/>
    <w:rsid w:val="00893CFD"/>
    <w:rsid w:val="00895CA4"/>
    <w:rsid w:val="008A176C"/>
    <w:rsid w:val="008A4B08"/>
    <w:rsid w:val="008C001C"/>
    <w:rsid w:val="008C7E79"/>
    <w:rsid w:val="008D0ADA"/>
    <w:rsid w:val="008D43D9"/>
    <w:rsid w:val="008E022C"/>
    <w:rsid w:val="008F1E30"/>
    <w:rsid w:val="008F5A5A"/>
    <w:rsid w:val="00900A25"/>
    <w:rsid w:val="009053A6"/>
    <w:rsid w:val="00911A5F"/>
    <w:rsid w:val="009125FD"/>
    <w:rsid w:val="009170CC"/>
    <w:rsid w:val="009201E6"/>
    <w:rsid w:val="009255EF"/>
    <w:rsid w:val="009352FC"/>
    <w:rsid w:val="0095399A"/>
    <w:rsid w:val="00955B03"/>
    <w:rsid w:val="00960B0D"/>
    <w:rsid w:val="009657FF"/>
    <w:rsid w:val="00974B1D"/>
    <w:rsid w:val="00976F9C"/>
    <w:rsid w:val="00977FD5"/>
    <w:rsid w:val="00982727"/>
    <w:rsid w:val="009854C0"/>
    <w:rsid w:val="00991111"/>
    <w:rsid w:val="00992A7D"/>
    <w:rsid w:val="00992D33"/>
    <w:rsid w:val="009945FB"/>
    <w:rsid w:val="00996189"/>
    <w:rsid w:val="009A1D02"/>
    <w:rsid w:val="009B0FF0"/>
    <w:rsid w:val="009C1346"/>
    <w:rsid w:val="009D4D97"/>
    <w:rsid w:val="009D6D9F"/>
    <w:rsid w:val="009D796C"/>
    <w:rsid w:val="009E40B9"/>
    <w:rsid w:val="009E4249"/>
    <w:rsid w:val="009E4854"/>
    <w:rsid w:val="009E6663"/>
    <w:rsid w:val="009E7BC8"/>
    <w:rsid w:val="00A04358"/>
    <w:rsid w:val="00A173FA"/>
    <w:rsid w:val="00A17815"/>
    <w:rsid w:val="00A26B31"/>
    <w:rsid w:val="00A2724F"/>
    <w:rsid w:val="00A3423E"/>
    <w:rsid w:val="00A4369C"/>
    <w:rsid w:val="00A43FE7"/>
    <w:rsid w:val="00A44796"/>
    <w:rsid w:val="00A52E36"/>
    <w:rsid w:val="00A5400F"/>
    <w:rsid w:val="00A55A3B"/>
    <w:rsid w:val="00A57FC8"/>
    <w:rsid w:val="00A62421"/>
    <w:rsid w:val="00A65B5F"/>
    <w:rsid w:val="00A714C7"/>
    <w:rsid w:val="00A72E32"/>
    <w:rsid w:val="00A75294"/>
    <w:rsid w:val="00A818C9"/>
    <w:rsid w:val="00A8522A"/>
    <w:rsid w:val="00A87E64"/>
    <w:rsid w:val="00A90CC8"/>
    <w:rsid w:val="00A93455"/>
    <w:rsid w:val="00A942D8"/>
    <w:rsid w:val="00AA4D8E"/>
    <w:rsid w:val="00AB2E09"/>
    <w:rsid w:val="00AB3AFC"/>
    <w:rsid w:val="00AB6EB1"/>
    <w:rsid w:val="00AC4C8A"/>
    <w:rsid w:val="00AC64D3"/>
    <w:rsid w:val="00AD0CC8"/>
    <w:rsid w:val="00AE0334"/>
    <w:rsid w:val="00AE2B40"/>
    <w:rsid w:val="00AE52D0"/>
    <w:rsid w:val="00AF15E8"/>
    <w:rsid w:val="00B03C98"/>
    <w:rsid w:val="00B12F2B"/>
    <w:rsid w:val="00B133EC"/>
    <w:rsid w:val="00B14796"/>
    <w:rsid w:val="00B16C8A"/>
    <w:rsid w:val="00B278D6"/>
    <w:rsid w:val="00B326B5"/>
    <w:rsid w:val="00B355FE"/>
    <w:rsid w:val="00B46C52"/>
    <w:rsid w:val="00B50DB8"/>
    <w:rsid w:val="00B633B8"/>
    <w:rsid w:val="00B63EC4"/>
    <w:rsid w:val="00B70086"/>
    <w:rsid w:val="00B706ED"/>
    <w:rsid w:val="00B7202C"/>
    <w:rsid w:val="00B817AC"/>
    <w:rsid w:val="00B81B4E"/>
    <w:rsid w:val="00B925B8"/>
    <w:rsid w:val="00B926AF"/>
    <w:rsid w:val="00B960A3"/>
    <w:rsid w:val="00BB38B8"/>
    <w:rsid w:val="00BD5C80"/>
    <w:rsid w:val="00BE05BF"/>
    <w:rsid w:val="00BE2667"/>
    <w:rsid w:val="00BE319B"/>
    <w:rsid w:val="00BE5056"/>
    <w:rsid w:val="00BE5785"/>
    <w:rsid w:val="00BF3062"/>
    <w:rsid w:val="00BF307E"/>
    <w:rsid w:val="00BF4A53"/>
    <w:rsid w:val="00BF5C92"/>
    <w:rsid w:val="00C15540"/>
    <w:rsid w:val="00C210C5"/>
    <w:rsid w:val="00C23950"/>
    <w:rsid w:val="00C24A1E"/>
    <w:rsid w:val="00C258BE"/>
    <w:rsid w:val="00C33EC8"/>
    <w:rsid w:val="00C33FB9"/>
    <w:rsid w:val="00C44415"/>
    <w:rsid w:val="00C47B8F"/>
    <w:rsid w:val="00C51720"/>
    <w:rsid w:val="00C5500F"/>
    <w:rsid w:val="00C55C1F"/>
    <w:rsid w:val="00C62441"/>
    <w:rsid w:val="00C62831"/>
    <w:rsid w:val="00C63473"/>
    <w:rsid w:val="00C63B6A"/>
    <w:rsid w:val="00C66593"/>
    <w:rsid w:val="00C67F64"/>
    <w:rsid w:val="00C74764"/>
    <w:rsid w:val="00C81B76"/>
    <w:rsid w:val="00C855B4"/>
    <w:rsid w:val="00C91294"/>
    <w:rsid w:val="00C92487"/>
    <w:rsid w:val="00C947AE"/>
    <w:rsid w:val="00CA1F87"/>
    <w:rsid w:val="00CA3E29"/>
    <w:rsid w:val="00CA7E7C"/>
    <w:rsid w:val="00CB65F5"/>
    <w:rsid w:val="00CC001E"/>
    <w:rsid w:val="00CC1C75"/>
    <w:rsid w:val="00CC3B8D"/>
    <w:rsid w:val="00CC6FD1"/>
    <w:rsid w:val="00CE11C8"/>
    <w:rsid w:val="00CE2B2E"/>
    <w:rsid w:val="00CE4477"/>
    <w:rsid w:val="00CE6363"/>
    <w:rsid w:val="00CE6C4D"/>
    <w:rsid w:val="00CE7DFC"/>
    <w:rsid w:val="00CF5181"/>
    <w:rsid w:val="00D042A2"/>
    <w:rsid w:val="00D07B44"/>
    <w:rsid w:val="00D373A5"/>
    <w:rsid w:val="00D44C4A"/>
    <w:rsid w:val="00D458BF"/>
    <w:rsid w:val="00D47094"/>
    <w:rsid w:val="00D51E15"/>
    <w:rsid w:val="00D62060"/>
    <w:rsid w:val="00D72773"/>
    <w:rsid w:val="00D73EA9"/>
    <w:rsid w:val="00D768BE"/>
    <w:rsid w:val="00D8178C"/>
    <w:rsid w:val="00D84AFC"/>
    <w:rsid w:val="00D857E4"/>
    <w:rsid w:val="00D85B50"/>
    <w:rsid w:val="00DA43AB"/>
    <w:rsid w:val="00DA7761"/>
    <w:rsid w:val="00DA7BD2"/>
    <w:rsid w:val="00DB592D"/>
    <w:rsid w:val="00DB5EDF"/>
    <w:rsid w:val="00DC069C"/>
    <w:rsid w:val="00DC7C2C"/>
    <w:rsid w:val="00DD0E7C"/>
    <w:rsid w:val="00DE2BD7"/>
    <w:rsid w:val="00DF1393"/>
    <w:rsid w:val="00DF15F7"/>
    <w:rsid w:val="00DF357B"/>
    <w:rsid w:val="00DF70B8"/>
    <w:rsid w:val="00DF7DE3"/>
    <w:rsid w:val="00E035D0"/>
    <w:rsid w:val="00E06FA8"/>
    <w:rsid w:val="00E156C3"/>
    <w:rsid w:val="00E202DE"/>
    <w:rsid w:val="00E273B0"/>
    <w:rsid w:val="00E276A2"/>
    <w:rsid w:val="00E35332"/>
    <w:rsid w:val="00E41A20"/>
    <w:rsid w:val="00E44E4F"/>
    <w:rsid w:val="00E456EF"/>
    <w:rsid w:val="00E47B2D"/>
    <w:rsid w:val="00E54612"/>
    <w:rsid w:val="00E54DCE"/>
    <w:rsid w:val="00E5609B"/>
    <w:rsid w:val="00E57F8F"/>
    <w:rsid w:val="00E63E97"/>
    <w:rsid w:val="00E653B5"/>
    <w:rsid w:val="00E773AD"/>
    <w:rsid w:val="00E80161"/>
    <w:rsid w:val="00E8313B"/>
    <w:rsid w:val="00E84143"/>
    <w:rsid w:val="00E875FF"/>
    <w:rsid w:val="00E9041E"/>
    <w:rsid w:val="00E90A69"/>
    <w:rsid w:val="00E97010"/>
    <w:rsid w:val="00EA03EA"/>
    <w:rsid w:val="00EA1194"/>
    <w:rsid w:val="00EA3A76"/>
    <w:rsid w:val="00EA4ECA"/>
    <w:rsid w:val="00EA58B8"/>
    <w:rsid w:val="00EB5205"/>
    <w:rsid w:val="00EB5989"/>
    <w:rsid w:val="00EC4471"/>
    <w:rsid w:val="00EC7743"/>
    <w:rsid w:val="00EE068C"/>
    <w:rsid w:val="00EE4D85"/>
    <w:rsid w:val="00EE5654"/>
    <w:rsid w:val="00EF0CE4"/>
    <w:rsid w:val="00F04874"/>
    <w:rsid w:val="00F1010A"/>
    <w:rsid w:val="00F11858"/>
    <w:rsid w:val="00F13DD8"/>
    <w:rsid w:val="00F16832"/>
    <w:rsid w:val="00F23F7C"/>
    <w:rsid w:val="00F27742"/>
    <w:rsid w:val="00F42D6A"/>
    <w:rsid w:val="00F513D4"/>
    <w:rsid w:val="00F5486C"/>
    <w:rsid w:val="00F60B86"/>
    <w:rsid w:val="00F6152B"/>
    <w:rsid w:val="00F64010"/>
    <w:rsid w:val="00F65B1E"/>
    <w:rsid w:val="00F719A9"/>
    <w:rsid w:val="00F75C57"/>
    <w:rsid w:val="00F85024"/>
    <w:rsid w:val="00F90EB8"/>
    <w:rsid w:val="00FA010A"/>
    <w:rsid w:val="00FA4AD4"/>
    <w:rsid w:val="00FA5888"/>
    <w:rsid w:val="00FA65C7"/>
    <w:rsid w:val="00FB2010"/>
    <w:rsid w:val="00FC06CE"/>
    <w:rsid w:val="00FD7BED"/>
    <w:rsid w:val="00FE309C"/>
    <w:rsid w:val="00FE77A3"/>
    <w:rsid w:val="00FF7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B0D03D"/>
  <w15:docId w15:val="{919D3416-31D7-4601-B0AA-4A837C97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qFormat/>
    <w:rsid w:val="00247A50"/>
    <w:pPr>
      <w:keepNext/>
      <w:keepLines/>
      <w:numPr>
        <w:numId w:val="15"/>
      </w:numPr>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247A50"/>
    <w:pPr>
      <w:keepNext/>
      <w:keepLines/>
      <w:numPr>
        <w:ilvl w:val="1"/>
        <w:numId w:val="15"/>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qFormat/>
    <w:rsid w:val="00362F27"/>
    <w:pPr>
      <w:numPr>
        <w:ilvl w:val="2"/>
        <w:numId w:val="15"/>
      </w:numPr>
      <w:spacing w:before="100" w:beforeAutospacing="1" w:after="100" w:afterAutospacing="1"/>
      <w:outlineLvl w:val="2"/>
    </w:pPr>
    <w:rPr>
      <w:rFonts w:ascii="Times New Roman" w:hAnsi="Times New Roman"/>
      <w:b/>
      <w:bCs/>
      <w:sz w:val="27"/>
      <w:szCs w:val="27"/>
    </w:rPr>
  </w:style>
  <w:style w:type="paragraph" w:styleId="Heading4">
    <w:name w:val="heading 4"/>
    <w:basedOn w:val="Normal"/>
    <w:next w:val="Normal"/>
    <w:link w:val="Heading4Char"/>
    <w:semiHidden/>
    <w:unhideWhenUsed/>
    <w:qFormat/>
    <w:rsid w:val="00247A50"/>
    <w:pPr>
      <w:keepNext/>
      <w:keepLines/>
      <w:numPr>
        <w:ilvl w:val="3"/>
        <w:numId w:val="1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47A50"/>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47A50"/>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47A50"/>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47A50"/>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47A50"/>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basedOn w:val="DefaultParagraphFont"/>
    <w:rsid w:val="00362F27"/>
  </w:style>
  <w:style w:type="paragraph" w:styleId="NormalWeb">
    <w:name w:val="Normal (Web)"/>
    <w:basedOn w:val="Normal"/>
    <w:uiPriority w:val="99"/>
    <w:rsid w:val="00362F27"/>
    <w:pPr>
      <w:spacing w:before="100" w:beforeAutospacing="1" w:after="100" w:afterAutospacing="1"/>
    </w:pPr>
    <w:rPr>
      <w:rFonts w:ascii="Times New Roman" w:hAnsi="Times New Roman"/>
    </w:rPr>
  </w:style>
  <w:style w:type="character" w:styleId="Hyperlink">
    <w:name w:val="Hyperlink"/>
    <w:uiPriority w:val="99"/>
    <w:rsid w:val="00362F27"/>
    <w:rPr>
      <w:color w:val="0000FF"/>
      <w:u w:val="single"/>
    </w:rPr>
  </w:style>
  <w:style w:type="paragraph" w:styleId="Footer">
    <w:name w:val="footer"/>
    <w:basedOn w:val="Normal"/>
    <w:link w:val="FooterChar"/>
    <w:uiPriority w:val="99"/>
    <w:rsid w:val="0039694C"/>
    <w:pPr>
      <w:tabs>
        <w:tab w:val="center" w:pos="4153"/>
        <w:tab w:val="right" w:pos="8306"/>
      </w:tabs>
    </w:pPr>
  </w:style>
  <w:style w:type="character" w:styleId="PageNumber">
    <w:name w:val="page number"/>
    <w:basedOn w:val="DefaultParagraphFont"/>
    <w:rsid w:val="0039694C"/>
  </w:style>
  <w:style w:type="paragraph" w:styleId="Header">
    <w:name w:val="header"/>
    <w:basedOn w:val="Normal"/>
    <w:link w:val="HeaderChar"/>
    <w:uiPriority w:val="99"/>
    <w:rsid w:val="0039694C"/>
    <w:pPr>
      <w:tabs>
        <w:tab w:val="center" w:pos="4153"/>
        <w:tab w:val="right" w:pos="8306"/>
      </w:tabs>
    </w:pPr>
  </w:style>
  <w:style w:type="paragraph" w:styleId="FootnoteText">
    <w:name w:val="footnote text"/>
    <w:basedOn w:val="Normal"/>
    <w:semiHidden/>
    <w:rsid w:val="0039694C"/>
    <w:rPr>
      <w:sz w:val="20"/>
      <w:szCs w:val="20"/>
    </w:rPr>
  </w:style>
  <w:style w:type="character" w:styleId="FootnoteReference">
    <w:name w:val="footnote reference"/>
    <w:semiHidden/>
    <w:rsid w:val="0039694C"/>
    <w:rPr>
      <w:vertAlign w:val="superscript"/>
    </w:rPr>
  </w:style>
  <w:style w:type="paragraph" w:customStyle="1" w:styleId="Default">
    <w:name w:val="Default"/>
    <w:rsid w:val="00992D33"/>
    <w:pPr>
      <w:autoSpaceDE w:val="0"/>
      <w:autoSpaceDN w:val="0"/>
      <w:adjustRightInd w:val="0"/>
    </w:pPr>
    <w:rPr>
      <w:rFonts w:ascii="Gill Sans MT" w:hAnsi="Gill Sans MT" w:cs="Gill Sans MT"/>
      <w:color w:val="000000"/>
      <w:sz w:val="24"/>
      <w:szCs w:val="24"/>
    </w:rPr>
  </w:style>
  <w:style w:type="character" w:customStyle="1" w:styleId="apple-converted-space">
    <w:name w:val="apple-converted-space"/>
    <w:rsid w:val="00D768BE"/>
  </w:style>
  <w:style w:type="paragraph" w:styleId="ListParagraph">
    <w:name w:val="List Paragraph"/>
    <w:basedOn w:val="Normal"/>
    <w:uiPriority w:val="34"/>
    <w:qFormat/>
    <w:rsid w:val="004F730C"/>
    <w:pPr>
      <w:ind w:left="720"/>
    </w:pPr>
  </w:style>
  <w:style w:type="character" w:styleId="Emphasis">
    <w:name w:val="Emphasis"/>
    <w:uiPriority w:val="20"/>
    <w:qFormat/>
    <w:rsid w:val="00E06FA8"/>
    <w:rPr>
      <w:i/>
      <w:iCs/>
    </w:rPr>
  </w:style>
  <w:style w:type="table" w:styleId="TableGrid">
    <w:name w:val="Table Grid"/>
    <w:basedOn w:val="TableNormal"/>
    <w:rsid w:val="00F13D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672FA8"/>
    <w:rPr>
      <w:rFonts w:ascii="Arial" w:hAnsi="Arial"/>
      <w:sz w:val="24"/>
      <w:szCs w:val="24"/>
    </w:rPr>
  </w:style>
  <w:style w:type="paragraph" w:styleId="BalloonText">
    <w:name w:val="Balloon Text"/>
    <w:basedOn w:val="Normal"/>
    <w:link w:val="BalloonTextChar"/>
    <w:rsid w:val="00676A2F"/>
    <w:rPr>
      <w:rFonts w:ascii="Tahoma" w:hAnsi="Tahoma" w:cs="Tahoma"/>
      <w:sz w:val="16"/>
      <w:szCs w:val="16"/>
    </w:rPr>
  </w:style>
  <w:style w:type="character" w:customStyle="1" w:styleId="BalloonTextChar">
    <w:name w:val="Balloon Text Char"/>
    <w:link w:val="BalloonText"/>
    <w:rsid w:val="00676A2F"/>
    <w:rPr>
      <w:rFonts w:ascii="Tahoma" w:hAnsi="Tahoma" w:cs="Tahoma"/>
      <w:sz w:val="16"/>
      <w:szCs w:val="16"/>
    </w:rPr>
  </w:style>
  <w:style w:type="character" w:styleId="CommentReference">
    <w:name w:val="annotation reference"/>
    <w:rsid w:val="003011F0"/>
    <w:rPr>
      <w:sz w:val="16"/>
      <w:szCs w:val="16"/>
    </w:rPr>
  </w:style>
  <w:style w:type="paragraph" w:styleId="CommentText">
    <w:name w:val="annotation text"/>
    <w:basedOn w:val="Normal"/>
    <w:link w:val="CommentTextChar"/>
    <w:rsid w:val="003011F0"/>
    <w:rPr>
      <w:sz w:val="20"/>
      <w:szCs w:val="20"/>
    </w:rPr>
  </w:style>
  <w:style w:type="character" w:customStyle="1" w:styleId="CommentTextChar">
    <w:name w:val="Comment Text Char"/>
    <w:link w:val="CommentText"/>
    <w:rsid w:val="003011F0"/>
    <w:rPr>
      <w:rFonts w:ascii="Arial" w:hAnsi="Arial"/>
    </w:rPr>
  </w:style>
  <w:style w:type="paragraph" w:styleId="CommentSubject">
    <w:name w:val="annotation subject"/>
    <w:basedOn w:val="CommentText"/>
    <w:next w:val="CommentText"/>
    <w:link w:val="CommentSubjectChar"/>
    <w:rsid w:val="003011F0"/>
    <w:rPr>
      <w:b/>
      <w:bCs/>
    </w:rPr>
  </w:style>
  <w:style w:type="character" w:customStyle="1" w:styleId="CommentSubjectChar">
    <w:name w:val="Comment Subject Char"/>
    <w:link w:val="CommentSubject"/>
    <w:rsid w:val="003011F0"/>
    <w:rPr>
      <w:rFonts w:ascii="Arial" w:hAnsi="Arial"/>
      <w:b/>
      <w:bCs/>
    </w:rPr>
  </w:style>
  <w:style w:type="character" w:customStyle="1" w:styleId="FooterChar">
    <w:name w:val="Footer Char"/>
    <w:link w:val="Footer"/>
    <w:uiPriority w:val="99"/>
    <w:rsid w:val="00762239"/>
    <w:rPr>
      <w:rFonts w:ascii="Arial" w:hAnsi="Arial"/>
      <w:sz w:val="24"/>
      <w:szCs w:val="24"/>
    </w:rPr>
  </w:style>
  <w:style w:type="character" w:customStyle="1" w:styleId="DefinitionChar">
    <w:name w:val="Definition Char"/>
    <w:link w:val="Definition"/>
    <w:rsid w:val="0044624C"/>
    <w:rPr>
      <w:rFonts w:ascii="Helvetica" w:hAnsi="Helvetica"/>
      <w:sz w:val="24"/>
    </w:rPr>
  </w:style>
  <w:style w:type="paragraph" w:customStyle="1" w:styleId="Definition">
    <w:name w:val="Definition"/>
    <w:basedOn w:val="Normal"/>
    <w:link w:val="DefinitionChar"/>
    <w:rsid w:val="0044624C"/>
    <w:pPr>
      <w:widowControl w:val="0"/>
      <w:spacing w:after="240"/>
      <w:ind w:left="1100"/>
      <w:jc w:val="both"/>
    </w:pPr>
    <w:rPr>
      <w:rFonts w:ascii="Helvetica" w:hAnsi="Helvetica"/>
      <w:szCs w:val="20"/>
    </w:rPr>
  </w:style>
  <w:style w:type="character" w:customStyle="1" w:styleId="Heading1Char">
    <w:name w:val="Heading 1 Char"/>
    <w:basedOn w:val="DefaultParagraphFont"/>
    <w:link w:val="Heading1"/>
    <w:rsid w:val="00247A5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47A50"/>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semiHidden/>
    <w:rsid w:val="00247A50"/>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semiHidden/>
    <w:rsid w:val="00247A50"/>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semiHidden/>
    <w:rsid w:val="00247A50"/>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semiHidden/>
    <w:rsid w:val="00247A50"/>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semiHidden/>
    <w:rsid w:val="00247A5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47A50"/>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996189"/>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94E74-25ED-4F36-B345-A155AD3C2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8413</Words>
  <Characters>41394</Characters>
  <Application>Microsoft Office Word</Application>
  <DocSecurity>0</DocSecurity>
  <Lines>862</Lines>
  <Paragraphs>429</Paragraphs>
  <ScaleCrop>false</ScaleCrop>
  <HeadingPairs>
    <vt:vector size="2" baseType="variant">
      <vt:variant>
        <vt:lpstr>Title</vt:lpstr>
      </vt:variant>
      <vt:variant>
        <vt:i4>1</vt:i4>
      </vt:variant>
    </vt:vector>
  </HeadingPairs>
  <TitlesOfParts>
    <vt:vector size="1" baseType="lpstr">
      <vt:lpstr>Reforming the Sex Industry in the Northern Territory</vt:lpstr>
    </vt:vector>
  </TitlesOfParts>
  <Company>Department of Justice</Company>
  <LinksUpToDate>false</LinksUpToDate>
  <CharactersWithSpaces>49378</CharactersWithSpaces>
  <SharedDoc>false</SharedDoc>
  <HLinks>
    <vt:vector size="18" baseType="variant">
      <vt:variant>
        <vt:i4>7209013</vt:i4>
      </vt:variant>
      <vt:variant>
        <vt:i4>3</vt:i4>
      </vt:variant>
      <vt:variant>
        <vt:i4>0</vt:i4>
      </vt:variant>
      <vt:variant>
        <vt:i4>5</vt:i4>
      </vt:variant>
      <vt:variant>
        <vt:lpwstr>http://www.cmc.qld.gov.au/asp/index.asp?pgid=10911</vt:lpwstr>
      </vt:variant>
      <vt:variant>
        <vt:lpwstr/>
      </vt:variant>
      <vt:variant>
        <vt:i4>6029328</vt:i4>
      </vt:variant>
      <vt:variant>
        <vt:i4>0</vt:i4>
      </vt:variant>
      <vt:variant>
        <vt:i4>0</vt:i4>
      </vt:variant>
      <vt:variant>
        <vt:i4>5</vt:i4>
      </vt:variant>
      <vt:variant>
        <vt:lpwstr>http://www.cmc.qld.gov.au/asp/index.asp?pgid=10911%20</vt:lpwstr>
      </vt:variant>
      <vt:variant>
        <vt:lpwstr/>
      </vt:variant>
      <vt:variant>
        <vt:i4>7143464</vt:i4>
      </vt:variant>
      <vt:variant>
        <vt:i4>0</vt:i4>
      </vt:variant>
      <vt:variant>
        <vt:i4>0</vt:i4>
      </vt:variant>
      <vt:variant>
        <vt:i4>5</vt:i4>
      </vt:variant>
      <vt:variant>
        <vt:lpwstr>http://www.pla.qld.gov.au/Resources/PLA/reportsPublications/annualReport/2010/documents/Environment.pdf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Reforming the Sex Industry in the Northern Territory</dc:title>
  <dc:subject/>
  <dc:creator>Northern Territory Government</dc:creator>
  <cp:keywords/>
  <dc:description/>
  <cp:lastModifiedBy>Andrea Ruske</cp:lastModifiedBy>
  <cp:revision>3</cp:revision>
  <cp:lastPrinted>2019-03-28T00:19:00Z</cp:lastPrinted>
  <dcterms:created xsi:type="dcterms:W3CDTF">2019-03-28T06:07:00Z</dcterms:created>
  <dcterms:modified xsi:type="dcterms:W3CDTF">2019-03-28T06:07:00Z</dcterms:modified>
</cp:coreProperties>
</file>